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c"/>
        <w:tblW w:w="0" w:type="auto"/>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Look w:val="04A0" w:firstRow="1" w:lastRow="0" w:firstColumn="1" w:lastColumn="0" w:noHBand="0" w:noVBand="1"/>
      </w:tblPr>
      <w:tblGrid>
        <w:gridCol w:w="4813"/>
        <w:gridCol w:w="4814"/>
      </w:tblGrid>
      <w:tr w:rsidR="00303B45" w:rsidRPr="00A17013" w14:paraId="6150938F" w14:textId="77777777" w:rsidTr="00370ABE">
        <w:tc>
          <w:tcPr>
            <w:tcW w:w="9627" w:type="dxa"/>
            <w:gridSpan w:val="2"/>
            <w:tcBorders>
              <w:top w:val="nil"/>
              <w:left w:val="nil"/>
              <w:bottom w:val="nil"/>
              <w:right w:val="nil"/>
            </w:tcBorders>
          </w:tcPr>
          <w:p w14:paraId="04CE8F76" w14:textId="40A4DBC8" w:rsidR="00303B45" w:rsidRPr="000D4F3E" w:rsidRDefault="008747C7" w:rsidP="000D4F3E">
            <w:pPr>
              <w:jc w:val="center"/>
              <w:rPr>
                <w:rFonts w:ascii="Verdana" w:hAnsi="Verdana"/>
                <w:b/>
                <w:bCs/>
                <w:sz w:val="20"/>
                <w:szCs w:val="20"/>
                <w:lang w:val="en-US"/>
              </w:rPr>
            </w:pPr>
            <w:r w:rsidRPr="000D4F3E">
              <w:rPr>
                <w:rFonts w:ascii="Verdana" w:hAnsi="Verdana"/>
                <w:b/>
                <w:bCs/>
                <w:sz w:val="20"/>
                <w:szCs w:val="20"/>
              </w:rPr>
              <w:t>КОНТРАКТ</w:t>
            </w:r>
            <w:r w:rsidR="000D4F3E" w:rsidRPr="000D4F3E">
              <w:rPr>
                <w:rFonts w:ascii="Verdana" w:hAnsi="Verdana"/>
                <w:b/>
                <w:bCs/>
                <w:sz w:val="20"/>
                <w:szCs w:val="20"/>
                <w:lang w:val="en-US"/>
              </w:rPr>
              <w:t xml:space="preserve"> </w:t>
            </w:r>
            <w:r w:rsidR="009A66C5">
              <w:rPr>
                <w:rFonts w:ascii="Verdana" w:hAnsi="Verdana"/>
                <w:b/>
                <w:bCs/>
                <w:sz w:val="20"/>
                <w:szCs w:val="20"/>
                <w:lang w:val="en-US"/>
              </w:rPr>
              <w:t>(</w:t>
            </w:r>
            <w:r w:rsidRPr="000D4F3E">
              <w:rPr>
                <w:rFonts w:ascii="Verdana" w:hAnsi="Verdana"/>
                <w:b/>
                <w:bCs/>
                <w:sz w:val="20"/>
                <w:szCs w:val="20"/>
                <w:lang w:val="en-US"/>
              </w:rPr>
              <w:t>CONTRACT</w:t>
            </w:r>
            <w:r w:rsidR="009A66C5">
              <w:rPr>
                <w:rFonts w:ascii="Verdana" w:hAnsi="Verdana"/>
                <w:b/>
                <w:bCs/>
                <w:sz w:val="20"/>
                <w:szCs w:val="20"/>
                <w:lang w:val="en-US"/>
              </w:rPr>
              <w:t>)</w:t>
            </w:r>
            <w:r w:rsidR="000D4F3E" w:rsidRPr="000D4F3E">
              <w:rPr>
                <w:rFonts w:ascii="Verdana" w:hAnsi="Verdana"/>
                <w:b/>
                <w:bCs/>
                <w:sz w:val="20"/>
                <w:szCs w:val="20"/>
                <w:lang w:val="en-US"/>
              </w:rPr>
              <w:t xml:space="preserve">: </w:t>
            </w:r>
            <w:r w:rsidR="000D4F3E">
              <w:rPr>
                <w:rFonts w:ascii="Verdana" w:hAnsi="Verdana"/>
                <w:b/>
                <w:bCs/>
                <w:sz w:val="20"/>
                <w:szCs w:val="20"/>
                <w:lang w:val="en-US"/>
              </w:rPr>
              <w:t>SANEG-001-</w:t>
            </w:r>
            <w:del w:id="0" w:author="Пулатов Камранбек Файзуллаевич" w:date="2024-12-25T11:38:00Z">
              <w:r w:rsidR="000D4F3E" w:rsidDel="00A17013">
                <w:rPr>
                  <w:rFonts w:ascii="Verdana" w:hAnsi="Verdana"/>
                  <w:b/>
                  <w:bCs/>
                  <w:sz w:val="20"/>
                  <w:szCs w:val="20"/>
                  <w:lang w:val="en-US"/>
                </w:rPr>
                <w:delText>1212</w:delText>
              </w:r>
            </w:del>
          </w:p>
          <w:p w14:paraId="4B0CAAC3" w14:textId="3D941CA2" w:rsidR="000D4F3E" w:rsidRPr="00B10E8A" w:rsidRDefault="009A66C5" w:rsidP="000D4F3E">
            <w:pPr>
              <w:jc w:val="center"/>
              <w:rPr>
                <w:rFonts w:ascii="Verdana" w:hAnsi="Verdana"/>
                <w:b/>
                <w:bCs/>
                <w:sz w:val="20"/>
                <w:szCs w:val="20"/>
                <w:lang w:val="en-US"/>
              </w:rPr>
            </w:pPr>
            <w:r w:rsidRPr="000D4F3E">
              <w:rPr>
                <w:rFonts w:ascii="Verdana" w:hAnsi="Verdana"/>
                <w:b/>
                <w:bCs/>
                <w:sz w:val="20"/>
                <w:szCs w:val="20"/>
              </w:rPr>
              <w:t>ДАТА</w:t>
            </w:r>
            <w:r>
              <w:rPr>
                <w:rFonts w:ascii="Verdana" w:hAnsi="Verdana"/>
                <w:b/>
                <w:bCs/>
                <w:sz w:val="20"/>
                <w:szCs w:val="20"/>
                <w:lang w:val="en-US"/>
              </w:rPr>
              <w:t xml:space="preserve"> </w:t>
            </w:r>
            <w:r w:rsidRPr="001119E5">
              <w:rPr>
                <w:rFonts w:ascii="Verdana" w:hAnsi="Verdana"/>
                <w:b/>
                <w:bCs/>
                <w:sz w:val="20"/>
                <w:szCs w:val="20"/>
                <w:lang w:val="en-US"/>
              </w:rPr>
              <w:t>(</w:t>
            </w:r>
            <w:r w:rsidRPr="000D4F3E">
              <w:rPr>
                <w:rFonts w:ascii="Verdana" w:hAnsi="Verdana"/>
                <w:b/>
                <w:bCs/>
                <w:sz w:val="20"/>
                <w:szCs w:val="20"/>
                <w:lang w:val="en-US"/>
              </w:rPr>
              <w:t>DATE</w:t>
            </w:r>
            <w:r w:rsidRPr="001119E5">
              <w:rPr>
                <w:rFonts w:ascii="Verdana" w:hAnsi="Verdana"/>
                <w:b/>
                <w:bCs/>
                <w:sz w:val="20"/>
                <w:szCs w:val="20"/>
                <w:lang w:val="en-US"/>
              </w:rPr>
              <w:t>)</w:t>
            </w:r>
            <w:r w:rsidR="000D4F3E" w:rsidRPr="000D4F3E">
              <w:rPr>
                <w:rFonts w:ascii="Verdana" w:hAnsi="Verdana"/>
                <w:b/>
                <w:bCs/>
                <w:sz w:val="20"/>
                <w:szCs w:val="20"/>
                <w:lang w:val="en-US"/>
              </w:rPr>
              <w:t>:</w:t>
            </w:r>
            <w:r w:rsidR="000D4F3E">
              <w:rPr>
                <w:rFonts w:ascii="Verdana" w:hAnsi="Verdana"/>
                <w:b/>
                <w:bCs/>
                <w:sz w:val="20"/>
                <w:szCs w:val="20"/>
                <w:lang w:val="en-US"/>
              </w:rPr>
              <w:t xml:space="preserve"> </w:t>
            </w:r>
            <w:del w:id="1" w:author="Пулатов Камранбек Файзуллаевич" w:date="2024-12-25T11:40:00Z">
              <w:r w:rsidR="000D4F3E" w:rsidDel="00BE017F">
                <w:rPr>
                  <w:rFonts w:ascii="Verdana" w:hAnsi="Verdana"/>
                  <w:b/>
                  <w:bCs/>
                  <w:sz w:val="20"/>
                  <w:szCs w:val="20"/>
                  <w:lang w:val="en-US"/>
                </w:rPr>
                <w:delText>01</w:delText>
              </w:r>
              <w:r w:rsidR="000D4F3E" w:rsidRPr="00B10E8A" w:rsidDel="00BE017F">
                <w:rPr>
                  <w:rFonts w:ascii="Verdana" w:hAnsi="Verdana"/>
                  <w:b/>
                  <w:bCs/>
                  <w:sz w:val="20"/>
                  <w:szCs w:val="20"/>
                  <w:lang w:val="en-US"/>
                </w:rPr>
                <w:delText>.01.20</w:delText>
              </w:r>
              <w:bookmarkStart w:id="2" w:name="_GoBack"/>
              <w:bookmarkEnd w:id="2"/>
              <w:r w:rsidR="000D4F3E" w:rsidRPr="00B10E8A" w:rsidDel="00BE017F">
                <w:rPr>
                  <w:rFonts w:ascii="Verdana" w:hAnsi="Verdana"/>
                  <w:b/>
                  <w:bCs/>
                  <w:sz w:val="20"/>
                  <w:szCs w:val="20"/>
                  <w:lang w:val="en-US"/>
                </w:rPr>
                <w:delText>25</w:delText>
              </w:r>
            </w:del>
          </w:p>
          <w:p w14:paraId="415B296A" w14:textId="663D1060" w:rsidR="000D4F3E" w:rsidRPr="00B10E8A" w:rsidRDefault="000D4F3E" w:rsidP="000D4F3E">
            <w:pPr>
              <w:jc w:val="center"/>
              <w:rPr>
                <w:rFonts w:ascii="Verdana" w:hAnsi="Verdana"/>
                <w:b/>
                <w:bCs/>
                <w:sz w:val="20"/>
                <w:szCs w:val="20"/>
                <w:lang w:val="en-US"/>
              </w:rPr>
            </w:pPr>
          </w:p>
        </w:tc>
      </w:tr>
      <w:tr w:rsidR="00303B45" w:rsidRPr="009A43C7" w14:paraId="679D4744" w14:textId="77777777" w:rsidTr="00370ABE">
        <w:tc>
          <w:tcPr>
            <w:tcW w:w="4813" w:type="dxa"/>
            <w:tcBorders>
              <w:top w:val="nil"/>
              <w:left w:val="nil"/>
              <w:bottom w:val="nil"/>
              <w:right w:val="nil"/>
            </w:tcBorders>
          </w:tcPr>
          <w:p w14:paraId="29C48EBC" w14:textId="77777777" w:rsidR="00303B45" w:rsidRDefault="00303B45" w:rsidP="00303B45">
            <w:pPr>
              <w:jc w:val="both"/>
              <w:rPr>
                <w:rFonts w:ascii="Verdana" w:hAnsi="Verdana"/>
                <w:b/>
                <w:bCs/>
                <w:color w:val="0033CC"/>
                <w:sz w:val="20"/>
                <w:szCs w:val="20"/>
              </w:rPr>
            </w:pPr>
            <w:r w:rsidRPr="003A52D1">
              <w:rPr>
                <w:rFonts w:ascii="Verdana" w:hAnsi="Verdana"/>
                <w:b/>
                <w:bCs/>
                <w:color w:val="0033CC"/>
                <w:sz w:val="20"/>
                <w:szCs w:val="20"/>
              </w:rPr>
              <w:t>ПРЕАМБУЛА</w:t>
            </w:r>
          </w:p>
          <w:p w14:paraId="7E5BA3B5" w14:textId="77777777" w:rsidR="00303B45" w:rsidRPr="003A52D1" w:rsidRDefault="00303B45" w:rsidP="00303B45">
            <w:pPr>
              <w:jc w:val="both"/>
              <w:rPr>
                <w:rFonts w:ascii="Verdana" w:hAnsi="Verdana"/>
                <w:b/>
                <w:bCs/>
                <w:color w:val="0033CC"/>
                <w:sz w:val="20"/>
                <w:szCs w:val="20"/>
              </w:rPr>
            </w:pPr>
          </w:p>
        </w:tc>
        <w:tc>
          <w:tcPr>
            <w:tcW w:w="4814" w:type="dxa"/>
            <w:tcBorders>
              <w:top w:val="nil"/>
              <w:left w:val="nil"/>
              <w:bottom w:val="nil"/>
              <w:right w:val="nil"/>
            </w:tcBorders>
          </w:tcPr>
          <w:p w14:paraId="1CA456A9" w14:textId="3FE29A49" w:rsidR="00303B45" w:rsidRDefault="00BB1036" w:rsidP="00303B45">
            <w:pPr>
              <w:jc w:val="both"/>
              <w:rPr>
                <w:rFonts w:ascii="Verdana" w:hAnsi="Verdana"/>
                <w:b/>
                <w:bCs/>
                <w:color w:val="0033CC"/>
                <w:sz w:val="20"/>
                <w:szCs w:val="20"/>
                <w:lang w:val="en-US"/>
              </w:rPr>
            </w:pPr>
            <w:r w:rsidRPr="00BB1036">
              <w:rPr>
                <w:rFonts w:ascii="Verdana" w:hAnsi="Verdana"/>
                <w:b/>
                <w:bCs/>
                <w:color w:val="0033CC"/>
                <w:sz w:val="20"/>
                <w:szCs w:val="20"/>
                <w:lang w:val="en-US"/>
              </w:rPr>
              <w:t>PREAMBLE</w:t>
            </w:r>
          </w:p>
        </w:tc>
      </w:tr>
      <w:tr w:rsidR="00303B45" w:rsidRPr="00A17013" w14:paraId="044F451C" w14:textId="77777777" w:rsidTr="00370ABE">
        <w:tc>
          <w:tcPr>
            <w:tcW w:w="4813" w:type="dxa"/>
            <w:tcBorders>
              <w:top w:val="nil"/>
              <w:left w:val="nil"/>
              <w:bottom w:val="nil"/>
              <w:right w:val="nil"/>
            </w:tcBorders>
          </w:tcPr>
          <w:p w14:paraId="5FAA4A79" w14:textId="77777777" w:rsidR="00303B45" w:rsidRPr="002C0BA6" w:rsidRDefault="00303B45" w:rsidP="00303B45">
            <w:pPr>
              <w:jc w:val="both"/>
              <w:rPr>
                <w:rFonts w:ascii="Verdana" w:hAnsi="Verdana"/>
                <w:sz w:val="20"/>
                <w:szCs w:val="20"/>
              </w:rPr>
            </w:pPr>
            <w:r w:rsidRPr="002C0BA6">
              <w:rPr>
                <w:rFonts w:ascii="Verdana" w:hAnsi="Verdana"/>
                <w:b/>
                <w:bCs/>
                <w:sz w:val="20"/>
                <w:szCs w:val="20"/>
              </w:rPr>
              <w:t>СП ООО «Sanoat Energetika Guruhi»</w:t>
            </w:r>
            <w:r w:rsidRPr="002C0BA6">
              <w:rPr>
                <w:rFonts w:ascii="Verdana" w:hAnsi="Verdana"/>
                <w:sz w:val="20"/>
                <w:szCs w:val="20"/>
              </w:rPr>
              <w:t xml:space="preserve">, зарегистрированное и действующее в соответствии с законодательством Республики Узбекистан, с местом регистрации по адресу: 100161, г. Ташкент, Чиланзарский район, ул. Бунёдкор, 47, в лице Заместителя генерального директора Rashmi D’souza, действующей на основании доверенности №GD-001/103 от 13.11.2023 г., именуемая в дальнейшем </w:t>
            </w:r>
            <w:r w:rsidRPr="00FF57D4">
              <w:rPr>
                <w:rFonts w:ascii="Verdana" w:hAnsi="Verdana"/>
                <w:b/>
                <w:bCs/>
                <w:sz w:val="20"/>
                <w:szCs w:val="20"/>
              </w:rPr>
              <w:t>«Покупатель»</w:t>
            </w:r>
            <w:r w:rsidRPr="002C0BA6">
              <w:rPr>
                <w:rFonts w:ascii="Verdana" w:hAnsi="Verdana"/>
                <w:sz w:val="20"/>
                <w:szCs w:val="20"/>
              </w:rPr>
              <w:t xml:space="preserve">, с одной стороны, и </w:t>
            </w:r>
          </w:p>
          <w:p w14:paraId="22F7EC42" w14:textId="77777777" w:rsidR="00303B45" w:rsidRPr="002C0BA6" w:rsidRDefault="00303B45" w:rsidP="00303B45">
            <w:pPr>
              <w:jc w:val="both"/>
              <w:rPr>
                <w:rFonts w:ascii="Verdana" w:hAnsi="Verdana"/>
                <w:sz w:val="20"/>
                <w:szCs w:val="20"/>
              </w:rPr>
            </w:pPr>
          </w:p>
          <w:p w14:paraId="6B39BCCC" w14:textId="1C2F73D3" w:rsidR="00303B45" w:rsidRPr="00896C2E" w:rsidRDefault="00303B45" w:rsidP="00303B45">
            <w:pPr>
              <w:jc w:val="both"/>
              <w:rPr>
                <w:rFonts w:ascii="Verdana" w:hAnsi="Verdana"/>
                <w:sz w:val="20"/>
                <w:szCs w:val="20"/>
              </w:rPr>
            </w:pPr>
            <w:r w:rsidRPr="00FF57D4">
              <w:rPr>
                <w:rFonts w:ascii="Verdana" w:hAnsi="Verdana"/>
                <w:b/>
                <w:bCs/>
                <w:sz w:val="20"/>
                <w:szCs w:val="20"/>
              </w:rPr>
              <w:t>*Наименование*</w:t>
            </w:r>
            <w:r w:rsidRPr="00FF57D4">
              <w:rPr>
                <w:rFonts w:ascii="Verdana" w:hAnsi="Verdana"/>
                <w:sz w:val="20"/>
                <w:szCs w:val="20"/>
              </w:rPr>
              <w:t>,</w:t>
            </w:r>
            <w:r w:rsidRPr="002C0BA6">
              <w:rPr>
                <w:rFonts w:ascii="Verdana" w:hAnsi="Verdana"/>
                <w:sz w:val="20"/>
                <w:szCs w:val="20"/>
              </w:rPr>
              <w:t xml:space="preserve"> зарегистрированное и действующее в соответствии с законодательством СТРАНА, с местом регистрации по адресу: АДРЕС, в лице *Должность ФИО*, действующий на основании *устава/доверенности*, именуемая в дальнейшем </w:t>
            </w:r>
            <w:r w:rsidRPr="00FF57D4">
              <w:rPr>
                <w:rFonts w:ascii="Verdana" w:hAnsi="Verdana"/>
                <w:b/>
                <w:bCs/>
                <w:sz w:val="20"/>
                <w:szCs w:val="20"/>
              </w:rPr>
              <w:t>«Поставщик»</w:t>
            </w:r>
            <w:r w:rsidRPr="002C0BA6">
              <w:rPr>
                <w:rFonts w:ascii="Verdana" w:hAnsi="Verdana"/>
                <w:sz w:val="20"/>
                <w:szCs w:val="20"/>
              </w:rPr>
              <w:t xml:space="preserve">, с другой стороны, вместе именуемые </w:t>
            </w:r>
            <w:r w:rsidRPr="00FF57D4">
              <w:rPr>
                <w:rFonts w:ascii="Verdana" w:hAnsi="Verdana"/>
                <w:b/>
                <w:bCs/>
                <w:sz w:val="20"/>
                <w:szCs w:val="20"/>
              </w:rPr>
              <w:t>«Стороны»</w:t>
            </w:r>
            <w:r w:rsidRPr="002C0BA6">
              <w:rPr>
                <w:rFonts w:ascii="Verdana" w:hAnsi="Verdana"/>
                <w:sz w:val="20"/>
                <w:szCs w:val="20"/>
              </w:rPr>
              <w:t xml:space="preserve">, а каждая в отдельности </w:t>
            </w:r>
            <w:r w:rsidRPr="00FF57D4">
              <w:rPr>
                <w:rFonts w:ascii="Verdana" w:hAnsi="Verdana"/>
                <w:b/>
                <w:bCs/>
                <w:sz w:val="20"/>
                <w:szCs w:val="20"/>
              </w:rPr>
              <w:t>«Сторона»</w:t>
            </w:r>
            <w:r w:rsidRPr="002C0BA6">
              <w:rPr>
                <w:rFonts w:ascii="Verdana" w:hAnsi="Verdana"/>
                <w:sz w:val="20"/>
                <w:szCs w:val="20"/>
              </w:rPr>
              <w:t>, заключили настоящий Контракт о следующем:</w:t>
            </w:r>
          </w:p>
        </w:tc>
        <w:tc>
          <w:tcPr>
            <w:tcW w:w="4814" w:type="dxa"/>
            <w:tcBorders>
              <w:top w:val="nil"/>
              <w:left w:val="nil"/>
              <w:bottom w:val="nil"/>
              <w:right w:val="nil"/>
            </w:tcBorders>
          </w:tcPr>
          <w:p w14:paraId="40ADC05F" w14:textId="0625633E" w:rsidR="00CF3EA0" w:rsidRPr="00CF3EA0" w:rsidRDefault="00FB43DE" w:rsidP="00CF3EA0">
            <w:pPr>
              <w:jc w:val="both"/>
              <w:rPr>
                <w:rFonts w:ascii="Verdana" w:hAnsi="Verdana"/>
                <w:sz w:val="20"/>
                <w:szCs w:val="20"/>
                <w:lang w:val="en-US"/>
              </w:rPr>
            </w:pPr>
            <w:r w:rsidRPr="00CF3EA0">
              <w:rPr>
                <w:rFonts w:ascii="Verdana" w:hAnsi="Verdana"/>
                <w:b/>
                <w:bCs/>
                <w:sz w:val="20"/>
                <w:szCs w:val="20"/>
                <w:lang w:val="en-US"/>
              </w:rPr>
              <w:t xml:space="preserve">JV LLC </w:t>
            </w:r>
            <w:r w:rsidR="003227A1">
              <w:rPr>
                <w:rFonts w:ascii="Verdana" w:hAnsi="Verdana"/>
                <w:b/>
                <w:bCs/>
                <w:sz w:val="20"/>
                <w:szCs w:val="20"/>
                <w:lang w:val="en-US"/>
              </w:rPr>
              <w:t>“</w:t>
            </w:r>
            <w:r w:rsidRPr="00CF3EA0">
              <w:rPr>
                <w:rFonts w:ascii="Verdana" w:hAnsi="Verdana"/>
                <w:b/>
                <w:bCs/>
                <w:sz w:val="20"/>
                <w:szCs w:val="20"/>
                <w:lang w:val="en-US"/>
              </w:rPr>
              <w:t>Sanoat Energetika Guruhi</w:t>
            </w:r>
            <w:r w:rsidR="003227A1">
              <w:rPr>
                <w:rFonts w:ascii="Verdana" w:hAnsi="Verdana"/>
                <w:b/>
                <w:bCs/>
                <w:sz w:val="20"/>
                <w:szCs w:val="20"/>
                <w:lang w:val="en-US"/>
              </w:rPr>
              <w:t>”</w:t>
            </w:r>
            <w:r w:rsidRPr="00FB43DE">
              <w:rPr>
                <w:rFonts w:ascii="Verdana" w:hAnsi="Verdana"/>
                <w:sz w:val="20"/>
                <w:szCs w:val="20"/>
                <w:lang w:val="en-US"/>
              </w:rPr>
              <w:t xml:space="preserve"> </w:t>
            </w:r>
            <w:r w:rsidR="00CF3EA0" w:rsidRPr="00CF3EA0">
              <w:rPr>
                <w:rFonts w:ascii="Verdana" w:hAnsi="Verdana"/>
                <w:sz w:val="20"/>
                <w:szCs w:val="20"/>
                <w:lang w:val="en-US"/>
              </w:rPr>
              <w:t xml:space="preserve">registered and </w:t>
            </w:r>
            <w:r w:rsidR="00107EBC">
              <w:rPr>
                <w:rFonts w:ascii="Verdana" w:hAnsi="Verdana"/>
                <w:sz w:val="20"/>
                <w:szCs w:val="20"/>
                <w:lang w:val="en-US"/>
              </w:rPr>
              <w:t>existing</w:t>
            </w:r>
            <w:r w:rsidR="00CF3EA0" w:rsidRPr="00CF3EA0">
              <w:rPr>
                <w:rFonts w:ascii="Verdana" w:hAnsi="Verdana"/>
                <w:sz w:val="20"/>
                <w:szCs w:val="20"/>
                <w:lang w:val="en-US"/>
              </w:rPr>
              <w:t xml:space="preserve"> under the laws of the Republic of Uzbekistan, with its registered office at 100161, Tashkent, Chilanzar district, Bunyodkor street, 47, represented by Deputy General Director Rashmi D'souza, acting under Power of Attorney No. GD-001/103 dated November 13, 2023, hereinafter referred to as the </w:t>
            </w:r>
            <w:r w:rsidR="003227A1">
              <w:rPr>
                <w:rFonts w:ascii="Verdana" w:hAnsi="Verdana"/>
                <w:b/>
                <w:bCs/>
                <w:sz w:val="20"/>
                <w:szCs w:val="20"/>
                <w:lang w:val="en-US"/>
              </w:rPr>
              <w:t>“</w:t>
            </w:r>
            <w:r w:rsidR="00CF3EA0" w:rsidRPr="00CF3EA0">
              <w:rPr>
                <w:rFonts w:ascii="Verdana" w:hAnsi="Verdana"/>
                <w:b/>
                <w:bCs/>
                <w:sz w:val="20"/>
                <w:szCs w:val="20"/>
                <w:lang w:val="en-US"/>
              </w:rPr>
              <w:t>Buyer</w:t>
            </w:r>
            <w:r w:rsidR="003227A1">
              <w:rPr>
                <w:rFonts w:ascii="Verdana" w:hAnsi="Verdana"/>
                <w:b/>
                <w:bCs/>
                <w:sz w:val="20"/>
                <w:szCs w:val="20"/>
                <w:lang w:val="en-US"/>
              </w:rPr>
              <w:t>”</w:t>
            </w:r>
            <w:r w:rsidR="00CF3EA0" w:rsidRPr="00CF3EA0">
              <w:rPr>
                <w:rFonts w:ascii="Verdana" w:hAnsi="Verdana"/>
                <w:sz w:val="20"/>
                <w:szCs w:val="20"/>
                <w:lang w:val="en-US"/>
              </w:rPr>
              <w:t xml:space="preserve"> on the one part, and</w:t>
            </w:r>
          </w:p>
          <w:p w14:paraId="64B9C2CB" w14:textId="77777777" w:rsidR="00CF3EA0" w:rsidRPr="00CF3EA0" w:rsidRDefault="00CF3EA0" w:rsidP="00CF3EA0">
            <w:pPr>
              <w:jc w:val="both"/>
              <w:rPr>
                <w:rFonts w:ascii="Verdana" w:hAnsi="Verdana"/>
                <w:sz w:val="20"/>
                <w:szCs w:val="20"/>
                <w:lang w:val="en-US"/>
              </w:rPr>
            </w:pPr>
          </w:p>
          <w:p w14:paraId="44AD226A" w14:textId="77777777" w:rsidR="00CF3EA0" w:rsidRPr="003227A1" w:rsidRDefault="00CF3EA0" w:rsidP="00CF3EA0">
            <w:pPr>
              <w:jc w:val="both"/>
              <w:rPr>
                <w:rFonts w:ascii="Verdana" w:hAnsi="Verdana"/>
                <w:sz w:val="20"/>
                <w:szCs w:val="20"/>
                <w:lang w:val="en-US"/>
              </w:rPr>
            </w:pPr>
          </w:p>
          <w:p w14:paraId="4572CE1F" w14:textId="1F493A3A" w:rsidR="00CF3EA0" w:rsidRPr="00CF3EA0" w:rsidRDefault="00CF3EA0" w:rsidP="00CF3EA0">
            <w:pPr>
              <w:jc w:val="both"/>
              <w:rPr>
                <w:rFonts w:ascii="Verdana" w:hAnsi="Verdana"/>
                <w:sz w:val="20"/>
                <w:szCs w:val="20"/>
                <w:lang w:val="en-US"/>
              </w:rPr>
            </w:pPr>
            <w:r w:rsidRPr="00CF3EA0">
              <w:rPr>
                <w:rFonts w:ascii="Verdana" w:hAnsi="Verdana"/>
                <w:b/>
                <w:bCs/>
                <w:sz w:val="20"/>
                <w:szCs w:val="20"/>
                <w:lang w:val="en-US"/>
              </w:rPr>
              <w:t>[Name of the Supplier]</w:t>
            </w:r>
            <w:r w:rsidRPr="00CF3EA0">
              <w:rPr>
                <w:rFonts w:ascii="Verdana" w:hAnsi="Verdana"/>
                <w:sz w:val="20"/>
                <w:szCs w:val="20"/>
                <w:lang w:val="en-US"/>
              </w:rPr>
              <w:t xml:space="preserve">, registered and </w:t>
            </w:r>
            <w:r w:rsidR="00107EBC">
              <w:rPr>
                <w:rFonts w:ascii="Verdana" w:hAnsi="Verdana"/>
                <w:sz w:val="20"/>
                <w:szCs w:val="20"/>
                <w:lang w:val="en-US"/>
              </w:rPr>
              <w:t>existing</w:t>
            </w:r>
            <w:r w:rsidRPr="00CF3EA0">
              <w:rPr>
                <w:rFonts w:ascii="Verdana" w:hAnsi="Verdana"/>
                <w:sz w:val="20"/>
                <w:szCs w:val="20"/>
                <w:lang w:val="en-US"/>
              </w:rPr>
              <w:t xml:space="preserve"> under the laws of [Country], with its registered office at [Address], represented by [Position, Full Name], acting under [Charter/Power of Attorney], hereinafter referred to as the </w:t>
            </w:r>
            <w:r w:rsidR="00ED3674">
              <w:rPr>
                <w:rFonts w:ascii="Verdana" w:hAnsi="Verdana"/>
                <w:b/>
                <w:bCs/>
                <w:sz w:val="20"/>
                <w:szCs w:val="20"/>
                <w:lang w:val="en-US"/>
              </w:rPr>
              <w:t>“</w:t>
            </w:r>
            <w:r w:rsidRPr="00CF3EA0">
              <w:rPr>
                <w:rFonts w:ascii="Verdana" w:hAnsi="Verdana"/>
                <w:b/>
                <w:bCs/>
                <w:sz w:val="20"/>
                <w:szCs w:val="20"/>
                <w:lang w:val="en-US"/>
              </w:rPr>
              <w:t>Supplier</w:t>
            </w:r>
            <w:r w:rsidR="00ED3674">
              <w:rPr>
                <w:rFonts w:ascii="Verdana" w:hAnsi="Verdana"/>
                <w:b/>
                <w:bCs/>
                <w:sz w:val="20"/>
                <w:szCs w:val="20"/>
                <w:lang w:val="en-US"/>
              </w:rPr>
              <w:t>”</w:t>
            </w:r>
            <w:r w:rsidRPr="00CF3EA0">
              <w:rPr>
                <w:rFonts w:ascii="Verdana" w:hAnsi="Verdana"/>
                <w:sz w:val="20"/>
                <w:szCs w:val="20"/>
                <w:lang w:val="en-US"/>
              </w:rPr>
              <w:t xml:space="preserve">, on the other part, collectively referred to as the </w:t>
            </w:r>
            <w:r w:rsidR="00ED3674">
              <w:rPr>
                <w:rFonts w:ascii="Verdana" w:hAnsi="Verdana"/>
                <w:b/>
                <w:bCs/>
                <w:sz w:val="20"/>
                <w:szCs w:val="20"/>
                <w:lang w:val="en-US"/>
              </w:rPr>
              <w:t>“</w:t>
            </w:r>
            <w:r w:rsidRPr="00CF3EA0">
              <w:rPr>
                <w:rFonts w:ascii="Verdana" w:hAnsi="Verdana"/>
                <w:b/>
                <w:bCs/>
                <w:sz w:val="20"/>
                <w:szCs w:val="20"/>
                <w:lang w:val="en-US"/>
              </w:rPr>
              <w:t>Parties</w:t>
            </w:r>
            <w:r w:rsidR="00ED3674">
              <w:rPr>
                <w:rFonts w:ascii="Verdana" w:hAnsi="Verdana"/>
                <w:b/>
                <w:bCs/>
                <w:sz w:val="20"/>
                <w:szCs w:val="20"/>
                <w:lang w:val="en-US"/>
              </w:rPr>
              <w:t>”</w:t>
            </w:r>
            <w:r w:rsidR="00BB1036" w:rsidRPr="00BB1036">
              <w:rPr>
                <w:rFonts w:ascii="Verdana" w:hAnsi="Verdana"/>
                <w:sz w:val="20"/>
                <w:szCs w:val="20"/>
                <w:lang w:val="en-US"/>
              </w:rPr>
              <w:t>,</w:t>
            </w:r>
            <w:r w:rsidRPr="00CF3EA0">
              <w:rPr>
                <w:rFonts w:ascii="Verdana" w:hAnsi="Verdana"/>
                <w:sz w:val="20"/>
                <w:szCs w:val="20"/>
                <w:lang w:val="en-US"/>
              </w:rPr>
              <w:t xml:space="preserve"> and individually as a </w:t>
            </w:r>
            <w:r w:rsidR="00ED3674">
              <w:rPr>
                <w:rFonts w:ascii="Verdana" w:hAnsi="Verdana"/>
                <w:b/>
                <w:bCs/>
                <w:sz w:val="20"/>
                <w:szCs w:val="20"/>
                <w:lang w:val="en-US"/>
              </w:rPr>
              <w:t>“</w:t>
            </w:r>
            <w:r w:rsidRPr="00BB1036">
              <w:rPr>
                <w:rFonts w:ascii="Verdana" w:hAnsi="Verdana"/>
                <w:b/>
                <w:bCs/>
                <w:sz w:val="20"/>
                <w:szCs w:val="20"/>
                <w:lang w:val="en-US"/>
              </w:rPr>
              <w:t>Party</w:t>
            </w:r>
            <w:r w:rsidR="00ED3674">
              <w:rPr>
                <w:rFonts w:ascii="Verdana" w:hAnsi="Verdana"/>
                <w:b/>
                <w:bCs/>
                <w:sz w:val="20"/>
                <w:szCs w:val="20"/>
                <w:lang w:val="en-US"/>
              </w:rPr>
              <w:t>”</w:t>
            </w:r>
            <w:r w:rsidRPr="00CF3EA0">
              <w:rPr>
                <w:rFonts w:ascii="Verdana" w:hAnsi="Verdana"/>
                <w:sz w:val="20"/>
                <w:szCs w:val="20"/>
                <w:lang w:val="en-US"/>
              </w:rPr>
              <w:t xml:space="preserve"> have </w:t>
            </w:r>
            <w:r w:rsidR="00BB1036" w:rsidRPr="00CF3EA0">
              <w:rPr>
                <w:rFonts w:ascii="Verdana" w:hAnsi="Verdana"/>
                <w:sz w:val="20"/>
                <w:szCs w:val="20"/>
                <w:lang w:val="en-US"/>
              </w:rPr>
              <w:t>entered</w:t>
            </w:r>
            <w:r w:rsidRPr="00CF3EA0">
              <w:rPr>
                <w:rFonts w:ascii="Verdana" w:hAnsi="Verdana"/>
                <w:sz w:val="20"/>
                <w:szCs w:val="20"/>
                <w:lang w:val="en-US"/>
              </w:rPr>
              <w:t xml:space="preserve"> this Contract as follows:</w:t>
            </w:r>
          </w:p>
          <w:p w14:paraId="210CD4DF" w14:textId="605A5613" w:rsidR="00303B45" w:rsidRPr="00FB43DE" w:rsidRDefault="00303B45" w:rsidP="00303B45">
            <w:pPr>
              <w:jc w:val="both"/>
              <w:rPr>
                <w:rFonts w:ascii="Verdana" w:hAnsi="Verdana"/>
                <w:sz w:val="20"/>
                <w:szCs w:val="20"/>
                <w:lang w:val="en-US"/>
              </w:rPr>
            </w:pPr>
          </w:p>
        </w:tc>
      </w:tr>
      <w:tr w:rsidR="00303B45" w:rsidRPr="00A17013" w14:paraId="7B6A4DCB" w14:textId="77777777" w:rsidTr="00370ABE">
        <w:tc>
          <w:tcPr>
            <w:tcW w:w="4813" w:type="dxa"/>
            <w:tcBorders>
              <w:top w:val="nil"/>
              <w:left w:val="nil"/>
              <w:bottom w:val="nil"/>
              <w:right w:val="nil"/>
            </w:tcBorders>
          </w:tcPr>
          <w:p w14:paraId="30B3F01A" w14:textId="77777777"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РАЗДЕЛ 1:</w:t>
            </w:r>
          </w:p>
          <w:p w14:paraId="701AEB55" w14:textId="5079427D" w:rsidR="00303B45" w:rsidRPr="00896C2E" w:rsidRDefault="00303B45" w:rsidP="00303B45">
            <w:pPr>
              <w:jc w:val="both"/>
              <w:rPr>
                <w:rFonts w:ascii="Verdana" w:hAnsi="Verdana"/>
                <w:sz w:val="20"/>
                <w:szCs w:val="20"/>
              </w:rPr>
            </w:pPr>
            <w:r w:rsidRPr="008C3FAB">
              <w:rPr>
                <w:rFonts w:ascii="Verdana" w:hAnsi="Verdana"/>
                <w:b/>
                <w:bCs/>
                <w:color w:val="0033CC"/>
                <w:sz w:val="20"/>
                <w:szCs w:val="20"/>
              </w:rPr>
              <w:t>Предмет контракта</w:t>
            </w:r>
          </w:p>
        </w:tc>
        <w:tc>
          <w:tcPr>
            <w:tcW w:w="4814" w:type="dxa"/>
            <w:tcBorders>
              <w:top w:val="nil"/>
              <w:left w:val="nil"/>
              <w:bottom w:val="nil"/>
              <w:right w:val="nil"/>
            </w:tcBorders>
          </w:tcPr>
          <w:p w14:paraId="0DEB2424" w14:textId="77777777"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p>
          <w:p w14:paraId="53C30381" w14:textId="40BB0ACD" w:rsidR="00303B45" w:rsidRPr="005E06B5" w:rsidRDefault="00370ABE" w:rsidP="00303B45">
            <w:pPr>
              <w:jc w:val="both"/>
              <w:rPr>
                <w:rFonts w:ascii="Verdana" w:hAnsi="Verdana"/>
                <w:sz w:val="20"/>
                <w:szCs w:val="20"/>
                <w:lang w:val="en-US"/>
              </w:rPr>
            </w:pPr>
            <w:r w:rsidRPr="00393877">
              <w:rPr>
                <w:rFonts w:ascii="Verdana" w:hAnsi="Verdana"/>
                <w:b/>
                <w:bCs/>
                <w:color w:val="0033CC"/>
                <w:sz w:val="20"/>
                <w:szCs w:val="20"/>
                <w:lang w:val="en-US"/>
              </w:rPr>
              <w:t xml:space="preserve">Subject of </w:t>
            </w:r>
            <w:r w:rsidR="00D56BC0">
              <w:rPr>
                <w:rFonts w:ascii="Verdana" w:hAnsi="Verdana"/>
                <w:b/>
                <w:bCs/>
                <w:color w:val="0033CC"/>
                <w:sz w:val="20"/>
                <w:szCs w:val="20"/>
                <w:lang w:val="en-US"/>
              </w:rPr>
              <w:t xml:space="preserve">the </w:t>
            </w:r>
            <w:r w:rsidR="00592CC8">
              <w:rPr>
                <w:rFonts w:ascii="Verdana" w:hAnsi="Verdana"/>
                <w:b/>
                <w:bCs/>
                <w:color w:val="0033CC"/>
                <w:sz w:val="20"/>
                <w:szCs w:val="20"/>
                <w:lang w:val="en-US"/>
              </w:rPr>
              <w:t>C</w:t>
            </w:r>
            <w:r w:rsidRPr="00393877">
              <w:rPr>
                <w:rFonts w:ascii="Verdana" w:hAnsi="Verdana"/>
                <w:b/>
                <w:bCs/>
                <w:color w:val="0033CC"/>
                <w:sz w:val="20"/>
                <w:szCs w:val="20"/>
                <w:lang w:val="en-US"/>
              </w:rPr>
              <w:t>ontract</w:t>
            </w:r>
          </w:p>
        </w:tc>
      </w:tr>
      <w:tr w:rsidR="00303B45" w:rsidRPr="00A17013" w14:paraId="0D48CDC2" w14:textId="77777777" w:rsidTr="00370ABE">
        <w:tc>
          <w:tcPr>
            <w:tcW w:w="4813" w:type="dxa"/>
            <w:tcBorders>
              <w:top w:val="nil"/>
              <w:left w:val="nil"/>
              <w:bottom w:val="nil"/>
              <w:right w:val="nil"/>
            </w:tcBorders>
          </w:tcPr>
          <w:p w14:paraId="38374E19" w14:textId="064A9F66" w:rsidR="00303B45" w:rsidRPr="00FC7018" w:rsidRDefault="00303B45" w:rsidP="00303B45">
            <w:pPr>
              <w:jc w:val="both"/>
              <w:rPr>
                <w:rFonts w:ascii="Verdana" w:hAnsi="Verdana"/>
                <w:sz w:val="20"/>
                <w:szCs w:val="20"/>
              </w:rPr>
            </w:pPr>
            <w:r w:rsidRPr="00FC7018">
              <w:rPr>
                <w:rFonts w:ascii="Verdana" w:hAnsi="Verdana"/>
                <w:sz w:val="20"/>
                <w:szCs w:val="20"/>
              </w:rPr>
              <w:t>1.1. Поставщик обязуется поставить и передать</w:t>
            </w:r>
            <w:r>
              <w:rPr>
                <w:rFonts w:ascii="Verdana" w:hAnsi="Verdana"/>
                <w:sz w:val="20"/>
                <w:szCs w:val="20"/>
              </w:rPr>
              <w:t xml:space="preserve"> в собственность</w:t>
            </w:r>
            <w:r w:rsidRPr="00FC7018">
              <w:rPr>
                <w:rFonts w:ascii="Verdana" w:hAnsi="Verdana"/>
                <w:sz w:val="20"/>
                <w:szCs w:val="20"/>
              </w:rPr>
              <w:t xml:space="preserve"> Покупателю, а Покупатель обязуется принять и оплатить на условиях </w:t>
            </w:r>
            <w:r>
              <w:rPr>
                <w:rFonts w:ascii="Verdana" w:hAnsi="Verdana"/>
                <w:sz w:val="20"/>
                <w:szCs w:val="20"/>
              </w:rPr>
              <w:t xml:space="preserve">настоящего </w:t>
            </w:r>
            <w:r w:rsidRPr="00FC7018">
              <w:rPr>
                <w:rFonts w:ascii="Verdana" w:hAnsi="Verdana"/>
                <w:sz w:val="20"/>
                <w:szCs w:val="20"/>
              </w:rPr>
              <w:t xml:space="preserve">Контракта товар (далее – </w:t>
            </w:r>
            <w:r w:rsidRPr="00FC7018">
              <w:rPr>
                <w:rFonts w:ascii="Verdana" w:hAnsi="Verdana"/>
                <w:b/>
                <w:bCs/>
                <w:sz w:val="20"/>
                <w:szCs w:val="20"/>
              </w:rPr>
              <w:t>«Товар»</w:t>
            </w:r>
            <w:r w:rsidRPr="00FC7018">
              <w:rPr>
                <w:rFonts w:ascii="Verdana" w:hAnsi="Verdana"/>
                <w:sz w:val="20"/>
                <w:szCs w:val="20"/>
              </w:rPr>
              <w:t xml:space="preserve">) в соответствии с детальной спецификацией, требованиям по качеству, ценам и на условиях, указанными в </w:t>
            </w:r>
            <w:r>
              <w:rPr>
                <w:rFonts w:ascii="Verdana" w:hAnsi="Verdana"/>
                <w:sz w:val="20"/>
                <w:szCs w:val="20"/>
              </w:rPr>
              <w:t xml:space="preserve">отдельных </w:t>
            </w:r>
            <w:r w:rsidRPr="00FC7018">
              <w:rPr>
                <w:rFonts w:ascii="Verdana" w:hAnsi="Verdana"/>
                <w:sz w:val="20"/>
                <w:szCs w:val="20"/>
              </w:rPr>
              <w:t>Заказ</w:t>
            </w:r>
            <w:r>
              <w:rPr>
                <w:rFonts w:ascii="Verdana" w:hAnsi="Verdana"/>
                <w:sz w:val="20"/>
                <w:szCs w:val="20"/>
              </w:rPr>
              <w:t>ах</w:t>
            </w:r>
            <w:r w:rsidRPr="00FC7018">
              <w:rPr>
                <w:rFonts w:ascii="Verdana" w:hAnsi="Verdana"/>
                <w:sz w:val="20"/>
                <w:szCs w:val="20"/>
              </w:rPr>
              <w:t xml:space="preserve"> на поставку (далее – </w:t>
            </w:r>
            <w:r w:rsidRPr="00FC7018">
              <w:rPr>
                <w:rFonts w:ascii="Verdana" w:hAnsi="Verdana"/>
                <w:b/>
                <w:bCs/>
                <w:sz w:val="20"/>
                <w:szCs w:val="20"/>
              </w:rPr>
              <w:t>«Заказ»</w:t>
            </w:r>
            <w:r w:rsidRPr="00FC7018">
              <w:rPr>
                <w:rFonts w:ascii="Verdana" w:hAnsi="Verdana"/>
                <w:sz w:val="20"/>
                <w:szCs w:val="20"/>
              </w:rPr>
              <w:t>), которы</w:t>
            </w:r>
            <w:r>
              <w:rPr>
                <w:rFonts w:ascii="Verdana" w:hAnsi="Verdana"/>
                <w:sz w:val="20"/>
                <w:szCs w:val="20"/>
              </w:rPr>
              <w:t>е</w:t>
            </w:r>
            <w:r w:rsidRPr="00FC7018">
              <w:rPr>
                <w:rFonts w:ascii="Verdana" w:hAnsi="Verdana"/>
                <w:sz w:val="20"/>
                <w:szCs w:val="20"/>
              </w:rPr>
              <w:t xml:space="preserve"> явля</w:t>
            </w:r>
            <w:r>
              <w:rPr>
                <w:rFonts w:ascii="Verdana" w:hAnsi="Verdana"/>
                <w:sz w:val="20"/>
                <w:szCs w:val="20"/>
              </w:rPr>
              <w:t>ю</w:t>
            </w:r>
            <w:r w:rsidRPr="00FC7018">
              <w:rPr>
                <w:rFonts w:ascii="Verdana" w:hAnsi="Verdana"/>
                <w:sz w:val="20"/>
                <w:szCs w:val="20"/>
              </w:rPr>
              <w:t xml:space="preserve">тся неотъемлемой частью настоящего Контракта. </w:t>
            </w:r>
          </w:p>
        </w:tc>
        <w:tc>
          <w:tcPr>
            <w:tcW w:w="4814" w:type="dxa"/>
            <w:tcBorders>
              <w:top w:val="nil"/>
              <w:left w:val="nil"/>
              <w:bottom w:val="nil"/>
              <w:right w:val="nil"/>
            </w:tcBorders>
          </w:tcPr>
          <w:p w14:paraId="3CBBD78B" w14:textId="24E21C16" w:rsidR="00303B45" w:rsidRPr="003227A1" w:rsidRDefault="003227A1" w:rsidP="00303B45">
            <w:pPr>
              <w:jc w:val="both"/>
              <w:rPr>
                <w:rFonts w:ascii="Verdana" w:hAnsi="Verdana"/>
                <w:sz w:val="20"/>
                <w:szCs w:val="20"/>
                <w:lang w:val="en-US"/>
              </w:rPr>
            </w:pPr>
            <w:r w:rsidRPr="003227A1">
              <w:rPr>
                <w:rFonts w:ascii="Verdana" w:hAnsi="Verdana"/>
                <w:sz w:val="20"/>
                <w:szCs w:val="20"/>
                <w:lang w:val="en-US"/>
              </w:rPr>
              <w:t xml:space="preserve">1.1. The Supplier undertakes to supply and transfer ownership of goods (hereinafter referred to as the </w:t>
            </w:r>
            <w:r w:rsidR="00ED3674">
              <w:rPr>
                <w:rFonts w:ascii="Verdana" w:hAnsi="Verdana"/>
                <w:b/>
                <w:bCs/>
                <w:sz w:val="20"/>
                <w:szCs w:val="20"/>
                <w:lang w:val="en-US"/>
              </w:rPr>
              <w:t>“</w:t>
            </w:r>
            <w:r w:rsidRPr="003227A1">
              <w:rPr>
                <w:rFonts w:ascii="Verdana" w:hAnsi="Verdana"/>
                <w:b/>
                <w:bCs/>
                <w:sz w:val="20"/>
                <w:szCs w:val="20"/>
                <w:lang w:val="en-US"/>
              </w:rPr>
              <w:t>Goods</w:t>
            </w:r>
            <w:r w:rsidR="00ED3674">
              <w:rPr>
                <w:rFonts w:ascii="Verdana" w:hAnsi="Verdana"/>
                <w:b/>
                <w:bCs/>
                <w:sz w:val="20"/>
                <w:szCs w:val="20"/>
                <w:lang w:val="en-US"/>
              </w:rPr>
              <w:t>”</w:t>
            </w:r>
            <w:r w:rsidRPr="003227A1">
              <w:rPr>
                <w:rFonts w:ascii="Verdana" w:hAnsi="Verdana"/>
                <w:sz w:val="20"/>
                <w:szCs w:val="20"/>
                <w:lang w:val="en-US"/>
              </w:rPr>
              <w:t xml:space="preserve">) to the Buyer, and the Buyer undertakes to accept and pay for the Goods under the terms of this Contract. The Goods shall conform to the detailed specifications, quality requirements, prices, and conditions specified in separate Purchase Orders (hereinafter referred to as the </w:t>
            </w:r>
            <w:r w:rsidR="008E583A" w:rsidRPr="000226F7">
              <w:rPr>
                <w:rFonts w:ascii="Verdana" w:hAnsi="Verdana"/>
                <w:b/>
                <w:bCs/>
                <w:sz w:val="20"/>
                <w:szCs w:val="20"/>
                <w:lang w:val="en-US"/>
              </w:rPr>
              <w:t>“</w:t>
            </w:r>
            <w:r w:rsidRPr="000226F7">
              <w:rPr>
                <w:rFonts w:ascii="Verdana" w:hAnsi="Verdana"/>
                <w:b/>
                <w:bCs/>
                <w:sz w:val="20"/>
                <w:szCs w:val="20"/>
                <w:lang w:val="en-US"/>
              </w:rPr>
              <w:t>Order</w:t>
            </w:r>
            <w:r w:rsidR="008E583A" w:rsidRPr="000226F7">
              <w:rPr>
                <w:rFonts w:ascii="Verdana" w:hAnsi="Verdana"/>
                <w:b/>
                <w:bCs/>
                <w:sz w:val="20"/>
                <w:szCs w:val="20"/>
                <w:lang w:val="en-US"/>
              </w:rPr>
              <w:t>”</w:t>
            </w:r>
            <w:r w:rsidR="008E583A" w:rsidRPr="003227A1">
              <w:rPr>
                <w:rFonts w:ascii="Verdana" w:hAnsi="Verdana"/>
                <w:sz w:val="20"/>
                <w:szCs w:val="20"/>
                <w:lang w:val="en-US"/>
              </w:rPr>
              <w:t xml:space="preserve">), </w:t>
            </w:r>
            <w:r w:rsidRPr="003227A1">
              <w:rPr>
                <w:rFonts w:ascii="Verdana" w:hAnsi="Verdana"/>
                <w:sz w:val="20"/>
                <w:szCs w:val="20"/>
                <w:lang w:val="en-US"/>
              </w:rPr>
              <w:t>which are integral parts of this Contract.</w:t>
            </w:r>
          </w:p>
        </w:tc>
      </w:tr>
      <w:tr w:rsidR="00303B45" w:rsidRPr="00A17013" w14:paraId="325CD63F" w14:textId="77777777" w:rsidTr="00370ABE">
        <w:tc>
          <w:tcPr>
            <w:tcW w:w="4813" w:type="dxa"/>
            <w:tcBorders>
              <w:top w:val="nil"/>
              <w:left w:val="nil"/>
              <w:bottom w:val="nil"/>
              <w:right w:val="nil"/>
            </w:tcBorders>
          </w:tcPr>
          <w:p w14:paraId="6F94D8F6" w14:textId="6CBF1305" w:rsidR="00303B45" w:rsidRPr="00D94CCD" w:rsidRDefault="00303B45" w:rsidP="00303B45">
            <w:pPr>
              <w:jc w:val="both"/>
              <w:rPr>
                <w:rFonts w:ascii="Verdana" w:hAnsi="Verdana"/>
                <w:sz w:val="20"/>
                <w:szCs w:val="20"/>
              </w:rPr>
            </w:pPr>
            <w:r w:rsidRPr="00D94CCD">
              <w:rPr>
                <w:rFonts w:ascii="Verdana" w:hAnsi="Verdana"/>
                <w:sz w:val="20"/>
                <w:szCs w:val="20"/>
              </w:rPr>
              <w:t xml:space="preserve">1.2. Настоящий Контракт регулируется Стандартными Положениями и Условиями (далее </w:t>
            </w:r>
            <w:r>
              <w:rPr>
                <w:rFonts w:ascii="Verdana" w:hAnsi="Verdana"/>
                <w:sz w:val="20"/>
                <w:szCs w:val="20"/>
              </w:rPr>
              <w:t>–</w:t>
            </w:r>
            <w:r w:rsidRPr="00D94CCD">
              <w:rPr>
                <w:rFonts w:ascii="Verdana" w:hAnsi="Verdana"/>
                <w:sz w:val="20"/>
                <w:szCs w:val="20"/>
              </w:rPr>
              <w:t xml:space="preserve"> </w:t>
            </w:r>
            <w:r w:rsidRPr="009913FB">
              <w:rPr>
                <w:rFonts w:ascii="Verdana" w:hAnsi="Verdana"/>
                <w:b/>
                <w:bCs/>
                <w:sz w:val="20"/>
                <w:szCs w:val="20"/>
              </w:rPr>
              <w:t>«СПУ»</w:t>
            </w:r>
            <w:r w:rsidRPr="00D94CCD">
              <w:rPr>
                <w:rFonts w:ascii="Verdana" w:hAnsi="Verdana"/>
                <w:sz w:val="20"/>
                <w:szCs w:val="20"/>
              </w:rPr>
              <w:t>) в редакции</w:t>
            </w:r>
            <w:r>
              <w:rPr>
                <w:rFonts w:ascii="Verdana" w:hAnsi="Verdana"/>
                <w:sz w:val="20"/>
                <w:szCs w:val="20"/>
              </w:rPr>
              <w:t xml:space="preserve"> №</w:t>
            </w:r>
            <w:r w:rsidRPr="00D94CCD">
              <w:rPr>
                <w:rFonts w:ascii="Verdana" w:hAnsi="Verdana"/>
                <w:sz w:val="20"/>
                <w:szCs w:val="20"/>
              </w:rPr>
              <w:t xml:space="preserve">____ от </w:t>
            </w:r>
            <w:proofErr w:type="spellStart"/>
            <w:r w:rsidRPr="00D94CCD">
              <w:rPr>
                <w:rFonts w:ascii="Verdana" w:hAnsi="Verdana"/>
                <w:sz w:val="20"/>
                <w:szCs w:val="20"/>
              </w:rPr>
              <w:t>дд</w:t>
            </w:r>
            <w:proofErr w:type="spellEnd"/>
            <w:r w:rsidRPr="00D94CCD">
              <w:rPr>
                <w:rFonts w:ascii="Verdana" w:hAnsi="Verdana"/>
                <w:sz w:val="20"/>
                <w:szCs w:val="20"/>
              </w:rPr>
              <w:t xml:space="preserve">/мм/2024г., </w:t>
            </w:r>
            <w:r w:rsidRPr="00E5213E">
              <w:rPr>
                <w:rFonts w:ascii="Verdana" w:hAnsi="Verdana"/>
                <w:sz w:val="20"/>
                <w:szCs w:val="20"/>
              </w:rPr>
              <w:t>которые являются неотъемлемой частью Контракта и применимы ко всем Заказам и приложениям</w:t>
            </w:r>
            <w:r w:rsidRPr="00D94CCD">
              <w:rPr>
                <w:rFonts w:ascii="Verdana" w:hAnsi="Verdana"/>
                <w:sz w:val="20"/>
                <w:szCs w:val="20"/>
              </w:rPr>
              <w:t xml:space="preserve">. </w:t>
            </w:r>
          </w:p>
          <w:p w14:paraId="3C544084" w14:textId="1F7233C8" w:rsidR="00303B45" w:rsidRPr="00D94CCD" w:rsidRDefault="00303B45" w:rsidP="00303B45">
            <w:pPr>
              <w:jc w:val="both"/>
              <w:rPr>
                <w:rFonts w:ascii="Verdana" w:hAnsi="Verdana"/>
                <w:sz w:val="20"/>
                <w:szCs w:val="20"/>
              </w:rPr>
            </w:pPr>
            <w:r w:rsidRPr="00D94CCD">
              <w:rPr>
                <w:rFonts w:ascii="Verdana" w:hAnsi="Verdana"/>
                <w:sz w:val="20"/>
                <w:szCs w:val="20"/>
              </w:rPr>
              <w:t xml:space="preserve">1.2.1. Настоящий Контракт является </w:t>
            </w:r>
            <w:r>
              <w:rPr>
                <w:rFonts w:ascii="Verdana" w:hAnsi="Verdana"/>
                <w:sz w:val="20"/>
                <w:szCs w:val="20"/>
              </w:rPr>
              <w:t>рамочным договором поставки</w:t>
            </w:r>
            <w:r w:rsidRPr="00D94CCD">
              <w:rPr>
                <w:rFonts w:ascii="Verdana" w:hAnsi="Verdana"/>
                <w:sz w:val="20"/>
                <w:szCs w:val="20"/>
              </w:rPr>
              <w:t xml:space="preserve"> (далее – </w:t>
            </w:r>
            <w:r w:rsidRPr="009913FB">
              <w:rPr>
                <w:rFonts w:ascii="Verdana" w:hAnsi="Verdana"/>
                <w:b/>
                <w:bCs/>
                <w:sz w:val="20"/>
                <w:szCs w:val="20"/>
              </w:rPr>
              <w:t>«Контракт»</w:t>
            </w:r>
            <w:r w:rsidRPr="00D94CCD">
              <w:rPr>
                <w:rFonts w:ascii="Verdana" w:hAnsi="Verdana"/>
                <w:sz w:val="20"/>
                <w:szCs w:val="20"/>
              </w:rPr>
              <w:t xml:space="preserve">), на основании которого Стороны </w:t>
            </w:r>
            <w:r>
              <w:rPr>
                <w:rFonts w:ascii="Verdana" w:hAnsi="Verdana"/>
                <w:sz w:val="20"/>
                <w:szCs w:val="20"/>
              </w:rPr>
              <w:t xml:space="preserve">заключают </w:t>
            </w:r>
            <w:r w:rsidRPr="00D94CCD">
              <w:rPr>
                <w:rFonts w:ascii="Verdana" w:hAnsi="Verdana"/>
                <w:sz w:val="20"/>
                <w:szCs w:val="20"/>
              </w:rPr>
              <w:t>отдельны</w:t>
            </w:r>
            <w:r>
              <w:rPr>
                <w:rFonts w:ascii="Verdana" w:hAnsi="Verdana"/>
                <w:sz w:val="20"/>
                <w:szCs w:val="20"/>
              </w:rPr>
              <w:t>е</w:t>
            </w:r>
            <w:r w:rsidRPr="00D94CCD">
              <w:rPr>
                <w:rFonts w:ascii="Verdana" w:hAnsi="Verdana"/>
                <w:sz w:val="20"/>
                <w:szCs w:val="20"/>
              </w:rPr>
              <w:t xml:space="preserve"> Заказ</w:t>
            </w:r>
            <w:r>
              <w:rPr>
                <w:rFonts w:ascii="Verdana" w:hAnsi="Verdana"/>
                <w:sz w:val="20"/>
                <w:szCs w:val="20"/>
              </w:rPr>
              <w:t>ы для осуществления поставок Товара. Заключение Заказов осуществляется по взаимному согласию Сторон.</w:t>
            </w:r>
          </w:p>
          <w:p w14:paraId="3D0A5249" w14:textId="303EB4FB" w:rsidR="00303B45" w:rsidRPr="00FC7018" w:rsidRDefault="00303B45" w:rsidP="00303B45">
            <w:pPr>
              <w:jc w:val="both"/>
              <w:rPr>
                <w:rFonts w:ascii="Verdana" w:hAnsi="Verdana"/>
                <w:sz w:val="20"/>
                <w:szCs w:val="20"/>
              </w:rPr>
            </w:pPr>
            <w:r w:rsidRPr="00D94CCD">
              <w:rPr>
                <w:rFonts w:ascii="Verdana" w:hAnsi="Verdana"/>
                <w:sz w:val="20"/>
                <w:szCs w:val="20"/>
              </w:rPr>
              <w:t>1.2.2. Все Заказы, СПУ, а также приложения и формы к ним являются неотъемлемой частью настоящего Контракта.</w:t>
            </w:r>
          </w:p>
        </w:tc>
        <w:tc>
          <w:tcPr>
            <w:tcW w:w="4814" w:type="dxa"/>
            <w:tcBorders>
              <w:top w:val="nil"/>
              <w:left w:val="nil"/>
              <w:bottom w:val="nil"/>
              <w:right w:val="nil"/>
            </w:tcBorders>
          </w:tcPr>
          <w:p w14:paraId="0DD3E74D" w14:textId="1123FB67" w:rsidR="007552FD" w:rsidRPr="007552FD" w:rsidRDefault="007552FD" w:rsidP="007552FD">
            <w:pPr>
              <w:jc w:val="both"/>
              <w:rPr>
                <w:rFonts w:ascii="Verdana" w:hAnsi="Verdana"/>
                <w:sz w:val="20"/>
                <w:szCs w:val="20"/>
                <w:lang w:val="en-US"/>
              </w:rPr>
            </w:pPr>
            <w:r w:rsidRPr="007552FD">
              <w:rPr>
                <w:rFonts w:ascii="Verdana" w:hAnsi="Verdana"/>
                <w:sz w:val="20"/>
                <w:szCs w:val="20"/>
                <w:lang w:val="en-US"/>
              </w:rPr>
              <w:t xml:space="preserve">1.2. This Contract is governed by the Standard Terms and Conditions (hereinafter referred to as the </w:t>
            </w:r>
            <w:r w:rsidRPr="007552FD">
              <w:rPr>
                <w:rFonts w:ascii="Verdana" w:hAnsi="Verdana"/>
                <w:b/>
                <w:bCs/>
                <w:sz w:val="20"/>
                <w:szCs w:val="20"/>
                <w:lang w:val="en-US"/>
              </w:rPr>
              <w:t>“STC”</w:t>
            </w:r>
            <w:r w:rsidRPr="007552FD">
              <w:rPr>
                <w:rFonts w:ascii="Verdana" w:hAnsi="Verdana"/>
                <w:sz w:val="20"/>
                <w:szCs w:val="20"/>
                <w:lang w:val="en-US"/>
              </w:rPr>
              <w:t xml:space="preserve">) in edition No. ____ dated </w:t>
            </w:r>
            <w:r>
              <w:rPr>
                <w:rFonts w:ascii="Verdana" w:hAnsi="Verdana"/>
                <w:sz w:val="20"/>
                <w:szCs w:val="20"/>
                <w:lang w:val="en-US"/>
              </w:rPr>
              <w:t>___</w:t>
            </w:r>
            <w:r w:rsidRPr="007552FD">
              <w:rPr>
                <w:rFonts w:ascii="Verdana" w:hAnsi="Verdana"/>
                <w:sz w:val="20"/>
                <w:szCs w:val="20"/>
                <w:lang w:val="en-US"/>
              </w:rPr>
              <w:t>/</w:t>
            </w:r>
            <w:r>
              <w:rPr>
                <w:rFonts w:ascii="Verdana" w:hAnsi="Verdana"/>
                <w:sz w:val="20"/>
                <w:szCs w:val="20"/>
                <w:lang w:val="en-US"/>
              </w:rPr>
              <w:t>___</w:t>
            </w:r>
            <w:r w:rsidRPr="007552FD">
              <w:rPr>
                <w:rFonts w:ascii="Verdana" w:hAnsi="Verdana"/>
                <w:sz w:val="20"/>
                <w:szCs w:val="20"/>
                <w:lang w:val="en-US"/>
              </w:rPr>
              <w:t xml:space="preserve">/2024, which are integral to this Contract and apply to all Orders and </w:t>
            </w:r>
            <w:r w:rsidR="00DD5E55">
              <w:rPr>
                <w:rFonts w:ascii="Verdana" w:hAnsi="Verdana"/>
                <w:sz w:val="20"/>
                <w:szCs w:val="20"/>
                <w:lang w:val="en-US"/>
              </w:rPr>
              <w:t>appendices</w:t>
            </w:r>
            <w:r w:rsidRPr="007552FD">
              <w:rPr>
                <w:rFonts w:ascii="Verdana" w:hAnsi="Verdana"/>
                <w:sz w:val="20"/>
                <w:szCs w:val="20"/>
                <w:lang w:val="en-US"/>
              </w:rPr>
              <w:t>.</w:t>
            </w:r>
          </w:p>
          <w:p w14:paraId="155D27C7" w14:textId="77777777" w:rsidR="007552FD" w:rsidRPr="001119E5" w:rsidRDefault="007552FD" w:rsidP="007552FD">
            <w:pPr>
              <w:jc w:val="both"/>
              <w:rPr>
                <w:rFonts w:ascii="Verdana" w:hAnsi="Verdana"/>
                <w:sz w:val="20"/>
                <w:szCs w:val="20"/>
                <w:lang w:val="en-US"/>
              </w:rPr>
            </w:pPr>
          </w:p>
          <w:p w14:paraId="31CBB69D" w14:textId="2422F6F7" w:rsidR="007552FD" w:rsidRPr="007552FD" w:rsidRDefault="007552FD" w:rsidP="007552FD">
            <w:pPr>
              <w:jc w:val="both"/>
              <w:rPr>
                <w:rFonts w:ascii="Verdana" w:hAnsi="Verdana"/>
                <w:sz w:val="20"/>
                <w:szCs w:val="20"/>
                <w:lang w:val="en-US"/>
              </w:rPr>
            </w:pPr>
            <w:r w:rsidRPr="007552FD">
              <w:rPr>
                <w:rFonts w:ascii="Verdana" w:hAnsi="Verdana"/>
                <w:sz w:val="20"/>
                <w:szCs w:val="20"/>
                <w:lang w:val="en-US"/>
              </w:rPr>
              <w:t xml:space="preserve">1.2.1. This Contract constitutes </w:t>
            </w:r>
            <w:r w:rsidR="006C55B6">
              <w:rPr>
                <w:rFonts w:ascii="Verdana" w:hAnsi="Verdana"/>
                <w:sz w:val="20"/>
                <w:szCs w:val="20"/>
                <w:lang w:val="en-US"/>
              </w:rPr>
              <w:t>a</w:t>
            </w:r>
            <w:r w:rsidRPr="007552FD">
              <w:rPr>
                <w:rFonts w:ascii="Verdana" w:hAnsi="Verdana"/>
                <w:sz w:val="20"/>
                <w:szCs w:val="20"/>
                <w:lang w:val="en-US"/>
              </w:rPr>
              <w:t xml:space="preserve"> </w:t>
            </w:r>
            <w:r w:rsidR="00717576">
              <w:rPr>
                <w:rFonts w:ascii="Verdana" w:hAnsi="Verdana"/>
                <w:sz w:val="20"/>
                <w:szCs w:val="20"/>
                <w:lang w:val="en-US"/>
              </w:rPr>
              <w:t>M</w:t>
            </w:r>
            <w:r w:rsidR="006C55B6">
              <w:rPr>
                <w:rFonts w:ascii="Verdana" w:hAnsi="Verdana"/>
                <w:sz w:val="20"/>
                <w:szCs w:val="20"/>
                <w:lang w:val="en-US"/>
              </w:rPr>
              <w:t xml:space="preserve">aster </w:t>
            </w:r>
            <w:r w:rsidR="00717576">
              <w:rPr>
                <w:rFonts w:ascii="Verdana" w:hAnsi="Verdana"/>
                <w:sz w:val="20"/>
                <w:szCs w:val="20"/>
                <w:lang w:val="en-US"/>
              </w:rPr>
              <w:t>S</w:t>
            </w:r>
            <w:r w:rsidR="006C55B6">
              <w:rPr>
                <w:rFonts w:ascii="Verdana" w:hAnsi="Verdana"/>
                <w:sz w:val="20"/>
                <w:szCs w:val="20"/>
                <w:lang w:val="en-US"/>
              </w:rPr>
              <w:t xml:space="preserve">upply </w:t>
            </w:r>
            <w:r w:rsidR="00717576">
              <w:rPr>
                <w:rFonts w:ascii="Verdana" w:hAnsi="Verdana"/>
                <w:sz w:val="20"/>
                <w:szCs w:val="20"/>
                <w:lang w:val="en-US"/>
              </w:rPr>
              <w:t>A</w:t>
            </w:r>
            <w:r w:rsidR="006C55B6">
              <w:rPr>
                <w:rFonts w:ascii="Verdana" w:hAnsi="Verdana"/>
                <w:sz w:val="20"/>
                <w:szCs w:val="20"/>
                <w:lang w:val="en-US"/>
              </w:rPr>
              <w:t xml:space="preserve">greement </w:t>
            </w:r>
            <w:r w:rsidR="006C55B6" w:rsidRPr="007552FD">
              <w:rPr>
                <w:rFonts w:ascii="Verdana" w:hAnsi="Verdana"/>
                <w:sz w:val="20"/>
                <w:szCs w:val="20"/>
                <w:lang w:val="en-US"/>
              </w:rPr>
              <w:t xml:space="preserve">(hereinafter referred to as the </w:t>
            </w:r>
            <w:r w:rsidR="006C55B6" w:rsidRPr="007552FD">
              <w:rPr>
                <w:rFonts w:ascii="Verdana" w:hAnsi="Verdana"/>
                <w:b/>
                <w:bCs/>
                <w:sz w:val="20"/>
                <w:szCs w:val="20"/>
                <w:lang w:val="en-US"/>
              </w:rPr>
              <w:t>“</w:t>
            </w:r>
            <w:r w:rsidR="006C55B6">
              <w:rPr>
                <w:rFonts w:ascii="Verdana" w:hAnsi="Verdana"/>
                <w:b/>
                <w:bCs/>
                <w:sz w:val="20"/>
                <w:szCs w:val="20"/>
                <w:lang w:val="en-US"/>
              </w:rPr>
              <w:t>Contract</w:t>
            </w:r>
            <w:r w:rsidR="006C55B6" w:rsidRPr="007552FD">
              <w:rPr>
                <w:rFonts w:ascii="Verdana" w:hAnsi="Verdana"/>
                <w:b/>
                <w:bCs/>
                <w:sz w:val="20"/>
                <w:szCs w:val="20"/>
                <w:lang w:val="en-US"/>
              </w:rPr>
              <w:t>”</w:t>
            </w:r>
            <w:r w:rsidR="006C55B6" w:rsidRPr="007552FD">
              <w:rPr>
                <w:rFonts w:ascii="Verdana" w:hAnsi="Verdana"/>
                <w:sz w:val="20"/>
                <w:szCs w:val="20"/>
                <w:lang w:val="en-US"/>
              </w:rPr>
              <w:t>)</w:t>
            </w:r>
            <w:r w:rsidR="006C55B6">
              <w:rPr>
                <w:rFonts w:ascii="Verdana" w:hAnsi="Verdana"/>
                <w:sz w:val="20"/>
                <w:szCs w:val="20"/>
                <w:lang w:val="en-US"/>
              </w:rPr>
              <w:t xml:space="preserve"> </w:t>
            </w:r>
            <w:r w:rsidRPr="007552FD">
              <w:rPr>
                <w:rFonts w:ascii="Verdana" w:hAnsi="Verdana"/>
                <w:sz w:val="20"/>
                <w:szCs w:val="20"/>
                <w:lang w:val="en-US"/>
              </w:rPr>
              <w:t xml:space="preserve">under which the Parties may </w:t>
            </w:r>
            <w:r w:rsidR="00717576" w:rsidRPr="007552FD">
              <w:rPr>
                <w:rFonts w:ascii="Verdana" w:hAnsi="Verdana"/>
                <w:sz w:val="20"/>
                <w:szCs w:val="20"/>
                <w:lang w:val="en-US"/>
              </w:rPr>
              <w:t>enter</w:t>
            </w:r>
            <w:r w:rsidRPr="007552FD">
              <w:rPr>
                <w:rFonts w:ascii="Verdana" w:hAnsi="Verdana"/>
                <w:sz w:val="20"/>
                <w:szCs w:val="20"/>
                <w:lang w:val="en-US"/>
              </w:rPr>
              <w:t xml:space="preserve"> separate Orders for the supply of Goods. The placement of Orders shall be based on mutual agreement between the Parties.</w:t>
            </w:r>
          </w:p>
          <w:p w14:paraId="181A1003" w14:textId="77777777" w:rsidR="00717576" w:rsidRDefault="00717576" w:rsidP="007552FD">
            <w:pPr>
              <w:jc w:val="both"/>
              <w:rPr>
                <w:rFonts w:ascii="Verdana" w:hAnsi="Verdana"/>
                <w:sz w:val="20"/>
                <w:szCs w:val="20"/>
                <w:lang w:val="en-US"/>
              </w:rPr>
            </w:pPr>
          </w:p>
          <w:p w14:paraId="25B30C06" w14:textId="6C6920BE" w:rsidR="007552FD" w:rsidRPr="007552FD" w:rsidRDefault="007552FD" w:rsidP="007552FD">
            <w:pPr>
              <w:jc w:val="both"/>
              <w:rPr>
                <w:rFonts w:ascii="Verdana" w:hAnsi="Verdana"/>
                <w:sz w:val="20"/>
                <w:szCs w:val="20"/>
                <w:lang w:val="en-US"/>
              </w:rPr>
            </w:pPr>
            <w:r w:rsidRPr="007552FD">
              <w:rPr>
                <w:rFonts w:ascii="Verdana" w:hAnsi="Verdana"/>
                <w:sz w:val="20"/>
                <w:szCs w:val="20"/>
                <w:lang w:val="en-US"/>
              </w:rPr>
              <w:t>1.2.2. All Orders, the STC, and any appendices and forms thereto are integral parts of this Contract.</w:t>
            </w:r>
          </w:p>
          <w:p w14:paraId="500386F2" w14:textId="0C50D2E4" w:rsidR="00303B45" w:rsidRPr="007552FD" w:rsidRDefault="00303B45" w:rsidP="00303B45">
            <w:pPr>
              <w:jc w:val="both"/>
              <w:rPr>
                <w:rFonts w:ascii="Verdana" w:hAnsi="Verdana"/>
                <w:sz w:val="20"/>
                <w:szCs w:val="20"/>
                <w:lang w:val="en-US"/>
              </w:rPr>
            </w:pPr>
          </w:p>
        </w:tc>
      </w:tr>
      <w:tr w:rsidR="00303B45" w:rsidRPr="00A17013" w14:paraId="1AFADAC2" w14:textId="77777777" w:rsidTr="00370ABE">
        <w:tc>
          <w:tcPr>
            <w:tcW w:w="4813" w:type="dxa"/>
            <w:tcBorders>
              <w:top w:val="nil"/>
              <w:left w:val="nil"/>
              <w:bottom w:val="nil"/>
              <w:right w:val="nil"/>
            </w:tcBorders>
          </w:tcPr>
          <w:p w14:paraId="2E93EAAE" w14:textId="00667F15" w:rsidR="00303B45" w:rsidRPr="00FC7018" w:rsidRDefault="00303B45" w:rsidP="00303B45">
            <w:pPr>
              <w:jc w:val="both"/>
              <w:rPr>
                <w:rFonts w:ascii="Verdana" w:hAnsi="Verdana"/>
                <w:sz w:val="20"/>
                <w:szCs w:val="20"/>
              </w:rPr>
            </w:pPr>
            <w:r w:rsidRPr="00D94CCD">
              <w:rPr>
                <w:rFonts w:ascii="Verdana" w:hAnsi="Verdana"/>
                <w:sz w:val="20"/>
                <w:szCs w:val="20"/>
              </w:rPr>
              <w:lastRenderedPageBreak/>
              <w:t xml:space="preserve">1.3. В случае противоречий между условиями Контракта, Заказа и СПУ, </w:t>
            </w:r>
            <w:r w:rsidRPr="00213A9B">
              <w:rPr>
                <w:rFonts w:ascii="Verdana" w:hAnsi="Verdana"/>
                <w:sz w:val="20"/>
                <w:szCs w:val="20"/>
              </w:rPr>
              <w:t>приоритет имеют условия конкретного Заказа, затем условия Контракта, и, наконец, условия СПУ.</w:t>
            </w:r>
          </w:p>
        </w:tc>
        <w:tc>
          <w:tcPr>
            <w:tcW w:w="4814" w:type="dxa"/>
            <w:tcBorders>
              <w:top w:val="nil"/>
              <w:left w:val="nil"/>
              <w:bottom w:val="nil"/>
              <w:right w:val="nil"/>
            </w:tcBorders>
          </w:tcPr>
          <w:p w14:paraId="7B9EED19" w14:textId="787A28E8" w:rsidR="00303B45" w:rsidRPr="004F5861" w:rsidRDefault="004F5861" w:rsidP="00303B45">
            <w:pPr>
              <w:jc w:val="both"/>
              <w:rPr>
                <w:rFonts w:ascii="Verdana" w:hAnsi="Verdana"/>
                <w:sz w:val="20"/>
                <w:szCs w:val="20"/>
                <w:lang w:val="en-US"/>
              </w:rPr>
            </w:pPr>
            <w:r w:rsidRPr="004F5861">
              <w:rPr>
                <w:rFonts w:ascii="Verdana" w:hAnsi="Verdana"/>
                <w:sz w:val="20"/>
                <w:szCs w:val="20"/>
                <w:lang w:val="en-US"/>
              </w:rPr>
              <w:t>1.3. In the event of any inconsistencies between the terms of the Contract, an Order, and the STC, the provisions of the specific Order shall prevail, followed by the terms of the Contract, and finally the terms of the STC.</w:t>
            </w:r>
          </w:p>
        </w:tc>
      </w:tr>
      <w:tr w:rsidR="00303B45" w:rsidRPr="00A17013" w14:paraId="730DD3B7" w14:textId="77777777" w:rsidTr="00370ABE">
        <w:tc>
          <w:tcPr>
            <w:tcW w:w="4813" w:type="dxa"/>
            <w:tcBorders>
              <w:top w:val="nil"/>
              <w:left w:val="nil"/>
              <w:bottom w:val="nil"/>
              <w:right w:val="nil"/>
            </w:tcBorders>
          </w:tcPr>
          <w:p w14:paraId="24A715ED" w14:textId="2CFC3C12" w:rsidR="00303B45" w:rsidRPr="00FC7018" w:rsidRDefault="00303B45" w:rsidP="00303B45">
            <w:pPr>
              <w:jc w:val="both"/>
              <w:rPr>
                <w:rFonts w:ascii="Verdana" w:hAnsi="Verdana"/>
                <w:sz w:val="20"/>
                <w:szCs w:val="20"/>
              </w:rPr>
            </w:pPr>
            <w:r w:rsidRPr="00D94CCD">
              <w:rPr>
                <w:rFonts w:ascii="Verdana" w:hAnsi="Verdana"/>
                <w:sz w:val="20"/>
                <w:szCs w:val="20"/>
              </w:rPr>
              <w:t xml:space="preserve">1.4. Подписывая настоящий Контракт </w:t>
            </w:r>
            <w:r>
              <w:rPr>
                <w:rFonts w:ascii="Verdana" w:hAnsi="Verdana"/>
                <w:sz w:val="20"/>
                <w:szCs w:val="20"/>
              </w:rPr>
              <w:t>и/</w:t>
            </w:r>
            <w:r w:rsidRPr="00D94CCD">
              <w:rPr>
                <w:rFonts w:ascii="Verdana" w:hAnsi="Verdana"/>
                <w:sz w:val="20"/>
                <w:szCs w:val="20"/>
              </w:rPr>
              <w:t>или любой Заказ к нему, Поставщик подтверждает свое согласие с условиями, изложенными в Контракте и СПУ</w:t>
            </w:r>
            <w:r>
              <w:rPr>
                <w:rFonts w:ascii="Verdana" w:hAnsi="Verdana"/>
                <w:sz w:val="20"/>
                <w:szCs w:val="20"/>
              </w:rPr>
              <w:t>, и обязуется их соблюдать.</w:t>
            </w:r>
          </w:p>
        </w:tc>
        <w:tc>
          <w:tcPr>
            <w:tcW w:w="4814" w:type="dxa"/>
            <w:tcBorders>
              <w:top w:val="nil"/>
              <w:left w:val="nil"/>
              <w:bottom w:val="nil"/>
              <w:right w:val="nil"/>
            </w:tcBorders>
          </w:tcPr>
          <w:p w14:paraId="3900E995" w14:textId="7D283FD4" w:rsidR="00303B45" w:rsidRPr="004F5861" w:rsidRDefault="004F5861" w:rsidP="00303B45">
            <w:pPr>
              <w:jc w:val="both"/>
              <w:rPr>
                <w:rFonts w:ascii="Verdana" w:hAnsi="Verdana"/>
                <w:sz w:val="20"/>
                <w:szCs w:val="20"/>
                <w:lang w:val="en-US"/>
              </w:rPr>
            </w:pPr>
            <w:r w:rsidRPr="004F5861">
              <w:rPr>
                <w:rFonts w:ascii="Verdana" w:hAnsi="Verdana"/>
                <w:sz w:val="20"/>
                <w:szCs w:val="20"/>
                <w:lang w:val="en-US"/>
              </w:rPr>
              <w:t>1.4. By signing this Contract and/or any Order hereunder, the Supplier confirms its acceptance of the terms set forth in the Contract and the STC and undertakes to comply with them.</w:t>
            </w:r>
          </w:p>
        </w:tc>
      </w:tr>
      <w:tr w:rsidR="00303B45" w:rsidRPr="00A17013" w14:paraId="64D9AAFD" w14:textId="77777777" w:rsidTr="001119E5">
        <w:tc>
          <w:tcPr>
            <w:tcW w:w="4813" w:type="dxa"/>
            <w:tcBorders>
              <w:top w:val="nil"/>
              <w:left w:val="nil"/>
              <w:bottom w:val="nil"/>
              <w:right w:val="nil"/>
            </w:tcBorders>
          </w:tcPr>
          <w:p w14:paraId="060295A8" w14:textId="45DBDE72" w:rsidR="00303B45" w:rsidRPr="004F5861"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2C34136B" w14:textId="211114D0" w:rsidR="00303B45" w:rsidRPr="004F5861" w:rsidRDefault="00303B45" w:rsidP="00303B45">
            <w:pPr>
              <w:jc w:val="both"/>
              <w:rPr>
                <w:rFonts w:ascii="Verdana" w:hAnsi="Verdana"/>
                <w:sz w:val="20"/>
                <w:szCs w:val="20"/>
                <w:lang w:val="en-US"/>
              </w:rPr>
            </w:pPr>
          </w:p>
        </w:tc>
      </w:tr>
      <w:tr w:rsidR="00303B45" w:rsidRPr="00A17013" w14:paraId="3C48EA0A" w14:textId="77777777" w:rsidTr="001119E5">
        <w:tc>
          <w:tcPr>
            <w:tcW w:w="4813" w:type="dxa"/>
            <w:tcBorders>
              <w:top w:val="nil"/>
              <w:left w:val="nil"/>
              <w:bottom w:val="nil"/>
              <w:right w:val="nil"/>
            </w:tcBorders>
          </w:tcPr>
          <w:p w14:paraId="629F68E6" w14:textId="2FC3ED4F"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2</w:t>
            </w:r>
            <w:r w:rsidRPr="00896C2E">
              <w:rPr>
                <w:rFonts w:ascii="Verdana" w:hAnsi="Verdana"/>
                <w:b/>
                <w:bCs/>
                <w:color w:val="0033CC"/>
                <w:sz w:val="20"/>
                <w:szCs w:val="20"/>
              </w:rPr>
              <w:t>:</w:t>
            </w:r>
          </w:p>
          <w:p w14:paraId="126DC73F" w14:textId="40B53B1A" w:rsidR="00303B45" w:rsidRPr="00C12A05" w:rsidRDefault="00303B45" w:rsidP="00303B45">
            <w:pPr>
              <w:jc w:val="both"/>
              <w:rPr>
                <w:rFonts w:ascii="Verdana" w:hAnsi="Verdana"/>
                <w:sz w:val="20"/>
                <w:szCs w:val="20"/>
              </w:rPr>
            </w:pPr>
            <w:r w:rsidRPr="00B440F5">
              <w:rPr>
                <w:rFonts w:ascii="Verdana" w:hAnsi="Verdana"/>
                <w:b/>
                <w:bCs/>
                <w:color w:val="0033CC"/>
                <w:sz w:val="20"/>
                <w:szCs w:val="20"/>
              </w:rPr>
              <w:t>Сумма контракта и условия оплаты</w:t>
            </w:r>
          </w:p>
        </w:tc>
        <w:tc>
          <w:tcPr>
            <w:tcW w:w="4814" w:type="dxa"/>
            <w:tcBorders>
              <w:top w:val="nil"/>
              <w:left w:val="nil"/>
              <w:bottom w:val="nil"/>
              <w:right w:val="nil"/>
            </w:tcBorders>
          </w:tcPr>
          <w:p w14:paraId="3C8D17F6" w14:textId="0CFEB7A6"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370ABE">
              <w:rPr>
                <w:rFonts w:ascii="Verdana" w:hAnsi="Verdana"/>
                <w:b/>
                <w:bCs/>
                <w:color w:val="0033CC"/>
                <w:sz w:val="20"/>
                <w:szCs w:val="20"/>
                <w:lang w:val="en-US"/>
              </w:rPr>
              <w:t>2</w:t>
            </w:r>
            <w:r>
              <w:rPr>
                <w:rFonts w:ascii="Verdana" w:hAnsi="Verdana"/>
                <w:b/>
                <w:bCs/>
                <w:color w:val="0033CC"/>
                <w:sz w:val="20"/>
                <w:szCs w:val="20"/>
                <w:lang w:val="en-US"/>
              </w:rPr>
              <w:t>:</w:t>
            </w:r>
          </w:p>
          <w:p w14:paraId="188187F1" w14:textId="2600421A" w:rsidR="00303B45" w:rsidRPr="003B196C" w:rsidRDefault="0061096B" w:rsidP="00303B45">
            <w:pPr>
              <w:jc w:val="both"/>
              <w:rPr>
                <w:rFonts w:ascii="Verdana" w:hAnsi="Verdana"/>
                <w:sz w:val="20"/>
                <w:szCs w:val="20"/>
                <w:lang w:val="en-US"/>
              </w:rPr>
            </w:pPr>
            <w:r w:rsidRPr="0061096B">
              <w:rPr>
                <w:rFonts w:ascii="Verdana" w:hAnsi="Verdana"/>
                <w:b/>
                <w:bCs/>
                <w:color w:val="0033CC"/>
                <w:sz w:val="20"/>
                <w:szCs w:val="20"/>
                <w:lang w:val="en-US"/>
              </w:rPr>
              <w:t xml:space="preserve">Contract </w:t>
            </w:r>
            <w:r w:rsidR="00592CC8">
              <w:rPr>
                <w:rFonts w:ascii="Verdana" w:hAnsi="Verdana"/>
                <w:b/>
                <w:bCs/>
                <w:color w:val="0033CC"/>
                <w:sz w:val="20"/>
                <w:szCs w:val="20"/>
                <w:lang w:val="en-US"/>
              </w:rPr>
              <w:t>V</w:t>
            </w:r>
            <w:r w:rsidRPr="0061096B">
              <w:rPr>
                <w:rFonts w:ascii="Verdana" w:hAnsi="Verdana"/>
                <w:b/>
                <w:bCs/>
                <w:color w:val="0033CC"/>
                <w:sz w:val="20"/>
                <w:szCs w:val="20"/>
                <w:lang w:val="en-US"/>
              </w:rPr>
              <w:t xml:space="preserve">alue and </w:t>
            </w:r>
            <w:r w:rsidR="00592CC8">
              <w:rPr>
                <w:rFonts w:ascii="Verdana" w:hAnsi="Verdana"/>
                <w:b/>
                <w:bCs/>
                <w:color w:val="0033CC"/>
                <w:sz w:val="20"/>
                <w:szCs w:val="20"/>
                <w:lang w:val="en-US"/>
              </w:rPr>
              <w:t>P</w:t>
            </w:r>
            <w:r w:rsidRPr="0061096B">
              <w:rPr>
                <w:rFonts w:ascii="Verdana" w:hAnsi="Verdana"/>
                <w:b/>
                <w:bCs/>
                <w:color w:val="0033CC"/>
                <w:sz w:val="20"/>
                <w:szCs w:val="20"/>
                <w:lang w:val="en-US"/>
              </w:rPr>
              <w:t xml:space="preserve">ayment </w:t>
            </w:r>
            <w:r w:rsidR="00592CC8">
              <w:rPr>
                <w:rFonts w:ascii="Verdana" w:hAnsi="Verdana"/>
                <w:b/>
                <w:bCs/>
                <w:color w:val="0033CC"/>
                <w:sz w:val="20"/>
                <w:szCs w:val="20"/>
                <w:lang w:val="en-US"/>
              </w:rPr>
              <w:t>T</w:t>
            </w:r>
            <w:r w:rsidRPr="0061096B">
              <w:rPr>
                <w:rFonts w:ascii="Verdana" w:hAnsi="Verdana"/>
                <w:b/>
                <w:bCs/>
                <w:color w:val="0033CC"/>
                <w:sz w:val="20"/>
                <w:szCs w:val="20"/>
                <w:lang w:val="en-US"/>
              </w:rPr>
              <w:t>erms</w:t>
            </w:r>
          </w:p>
        </w:tc>
      </w:tr>
      <w:tr w:rsidR="00303B45" w:rsidRPr="00A17013" w14:paraId="6337AAAA" w14:textId="77777777" w:rsidTr="001119E5">
        <w:tc>
          <w:tcPr>
            <w:tcW w:w="4813" w:type="dxa"/>
            <w:tcBorders>
              <w:top w:val="nil"/>
              <w:left w:val="nil"/>
              <w:bottom w:val="nil"/>
              <w:right w:val="nil"/>
            </w:tcBorders>
          </w:tcPr>
          <w:p w14:paraId="20056C41" w14:textId="3A98D773" w:rsidR="00303B45" w:rsidRPr="00915034" w:rsidRDefault="00303B45" w:rsidP="00303B45">
            <w:pPr>
              <w:jc w:val="both"/>
              <w:rPr>
                <w:rFonts w:ascii="Verdana" w:hAnsi="Verdana"/>
                <w:sz w:val="20"/>
                <w:szCs w:val="20"/>
              </w:rPr>
            </w:pPr>
            <w:r w:rsidRPr="00915034">
              <w:rPr>
                <w:rFonts w:ascii="Verdana" w:hAnsi="Verdana"/>
                <w:sz w:val="20"/>
                <w:szCs w:val="20"/>
              </w:rPr>
              <w:t xml:space="preserve">2.1. Предварительная общая сумма настоящего Контракта составляет ___________ (*прописью*) в валюте: *валюта* (*сокращение по ISO 4217*) и является ориентировочной. Окончательная сумма Контракта определяется как совокупная стоимость всех Заказов, </w:t>
            </w:r>
            <w:r>
              <w:rPr>
                <w:rFonts w:ascii="Verdana" w:hAnsi="Verdana"/>
                <w:sz w:val="20"/>
                <w:szCs w:val="20"/>
              </w:rPr>
              <w:t>заключенных</w:t>
            </w:r>
            <w:r w:rsidRPr="00915034">
              <w:rPr>
                <w:rFonts w:ascii="Verdana" w:hAnsi="Verdana"/>
                <w:sz w:val="20"/>
                <w:szCs w:val="20"/>
              </w:rPr>
              <w:t xml:space="preserve"> в рамках настоящего Контракта.</w:t>
            </w:r>
          </w:p>
          <w:p w14:paraId="0B16ACA5" w14:textId="77777777" w:rsidR="00303B45" w:rsidRPr="00915034" w:rsidRDefault="00303B45" w:rsidP="00303B45">
            <w:pPr>
              <w:jc w:val="both"/>
              <w:rPr>
                <w:rFonts w:ascii="Verdana" w:hAnsi="Verdana"/>
                <w:sz w:val="20"/>
                <w:szCs w:val="20"/>
              </w:rPr>
            </w:pPr>
            <w:r w:rsidRPr="00915034">
              <w:rPr>
                <w:rFonts w:ascii="Verdana" w:hAnsi="Verdana"/>
                <w:sz w:val="20"/>
                <w:szCs w:val="20"/>
              </w:rPr>
              <w:t>2.1.1. Валютой Контракта, платежей и инвойсов является *валюта* (*сокращение по ISO 4217*), если иное не указано в Заказе.</w:t>
            </w:r>
          </w:p>
          <w:p w14:paraId="797CE9F9" w14:textId="790498C0" w:rsidR="00303B45" w:rsidRPr="00B440F5" w:rsidRDefault="00303B45" w:rsidP="00303B45">
            <w:pPr>
              <w:jc w:val="both"/>
              <w:rPr>
                <w:rFonts w:ascii="Verdana" w:hAnsi="Verdana"/>
                <w:sz w:val="20"/>
                <w:szCs w:val="20"/>
              </w:rPr>
            </w:pPr>
            <w:r w:rsidRPr="00915034">
              <w:rPr>
                <w:rFonts w:ascii="Verdana" w:hAnsi="Verdana"/>
                <w:sz w:val="20"/>
                <w:szCs w:val="20"/>
              </w:rPr>
              <w:t>2.1.2. В случае исполнения обязательств Сторон в иной валюте пересчет стоимости осуществляется по официальному курсу Центрального банка Республики Узбекистан на дату *выставления счёта/дату платежа* (выбрать).</w:t>
            </w:r>
          </w:p>
        </w:tc>
        <w:tc>
          <w:tcPr>
            <w:tcW w:w="4814" w:type="dxa"/>
            <w:tcBorders>
              <w:top w:val="nil"/>
              <w:left w:val="nil"/>
              <w:bottom w:val="nil"/>
              <w:right w:val="nil"/>
            </w:tcBorders>
          </w:tcPr>
          <w:p w14:paraId="49279278" w14:textId="77777777" w:rsidR="0061096B" w:rsidRPr="0061096B" w:rsidRDefault="0061096B" w:rsidP="0061096B">
            <w:pPr>
              <w:jc w:val="both"/>
              <w:rPr>
                <w:rFonts w:ascii="Verdana" w:hAnsi="Verdana"/>
                <w:sz w:val="20"/>
                <w:szCs w:val="20"/>
                <w:lang w:val="en-US"/>
              </w:rPr>
            </w:pPr>
            <w:r w:rsidRPr="0061096B">
              <w:rPr>
                <w:rFonts w:ascii="Verdana" w:hAnsi="Verdana"/>
                <w:sz w:val="20"/>
                <w:szCs w:val="20"/>
                <w:lang w:val="en-US"/>
              </w:rPr>
              <w:t>2.1. The preliminary total value of this Contract is ___________ ([amount in words]) in [currency] ([ISO 4217 code]) and is indicative. The final value of the Contract shall be determined as the aggregate cost of all Orders executed under this Contract.</w:t>
            </w:r>
          </w:p>
          <w:p w14:paraId="0E2AF205" w14:textId="77777777" w:rsidR="0061096B" w:rsidRPr="0061096B" w:rsidRDefault="0061096B" w:rsidP="0061096B">
            <w:pPr>
              <w:jc w:val="both"/>
              <w:rPr>
                <w:rFonts w:ascii="Verdana" w:hAnsi="Verdana"/>
                <w:sz w:val="20"/>
                <w:szCs w:val="20"/>
                <w:lang w:val="en-US"/>
              </w:rPr>
            </w:pPr>
          </w:p>
          <w:p w14:paraId="06649BF9" w14:textId="77777777" w:rsidR="0061096B" w:rsidRDefault="0061096B" w:rsidP="0061096B">
            <w:pPr>
              <w:jc w:val="both"/>
              <w:rPr>
                <w:rFonts w:ascii="Verdana" w:hAnsi="Verdana"/>
                <w:sz w:val="20"/>
                <w:szCs w:val="20"/>
                <w:lang w:val="en-US"/>
              </w:rPr>
            </w:pPr>
          </w:p>
          <w:p w14:paraId="56746C70" w14:textId="77777777" w:rsidR="0061096B" w:rsidRDefault="0061096B" w:rsidP="0061096B">
            <w:pPr>
              <w:jc w:val="both"/>
              <w:rPr>
                <w:rFonts w:ascii="Verdana" w:hAnsi="Verdana"/>
                <w:sz w:val="20"/>
                <w:szCs w:val="20"/>
                <w:lang w:val="en-US"/>
              </w:rPr>
            </w:pPr>
          </w:p>
          <w:p w14:paraId="209356ED" w14:textId="5CC0406D" w:rsidR="0061096B" w:rsidRPr="0061096B" w:rsidRDefault="0061096B" w:rsidP="0061096B">
            <w:pPr>
              <w:jc w:val="both"/>
              <w:rPr>
                <w:rFonts w:ascii="Verdana" w:hAnsi="Verdana"/>
                <w:sz w:val="20"/>
                <w:szCs w:val="20"/>
                <w:lang w:val="en-US"/>
              </w:rPr>
            </w:pPr>
            <w:r w:rsidRPr="0061096B">
              <w:rPr>
                <w:rFonts w:ascii="Verdana" w:hAnsi="Verdana"/>
                <w:sz w:val="20"/>
                <w:szCs w:val="20"/>
                <w:lang w:val="en-US"/>
              </w:rPr>
              <w:t>2.1.1. The currency of the Contract, payments, and invoices shall be [currency] ([ISO 4217 code]), unless otherwise specified in an Order.</w:t>
            </w:r>
          </w:p>
          <w:p w14:paraId="4828E074" w14:textId="67ACE874" w:rsidR="00303B45" w:rsidRPr="0061096B" w:rsidRDefault="0061096B" w:rsidP="00303B45">
            <w:pPr>
              <w:jc w:val="both"/>
              <w:rPr>
                <w:rFonts w:ascii="Verdana" w:hAnsi="Verdana"/>
                <w:sz w:val="20"/>
                <w:szCs w:val="20"/>
                <w:lang w:val="en-US"/>
              </w:rPr>
            </w:pPr>
            <w:r w:rsidRPr="0061096B">
              <w:rPr>
                <w:rFonts w:ascii="Verdana" w:hAnsi="Verdana"/>
                <w:sz w:val="20"/>
                <w:szCs w:val="20"/>
                <w:lang w:val="en-US"/>
              </w:rPr>
              <w:t>2.1.2. If the Parties fulfill obligations in a different currency, the recalculation of amounts shall be made at the official exchange rate of the Central Bank of the Republic of Uzbekistan on the date of [invoice issuance/date of payment] (select as appropriate).</w:t>
            </w:r>
          </w:p>
        </w:tc>
      </w:tr>
      <w:tr w:rsidR="00303B45" w:rsidRPr="00A17013" w14:paraId="5351EEDC" w14:textId="77777777" w:rsidTr="001119E5">
        <w:tc>
          <w:tcPr>
            <w:tcW w:w="4813" w:type="dxa"/>
            <w:tcBorders>
              <w:top w:val="nil"/>
              <w:left w:val="nil"/>
              <w:bottom w:val="nil"/>
              <w:right w:val="nil"/>
            </w:tcBorders>
          </w:tcPr>
          <w:p w14:paraId="38C431BE" w14:textId="3F624BFD" w:rsidR="00303B45" w:rsidRPr="00D40ACB" w:rsidRDefault="00303B45" w:rsidP="00303B45">
            <w:pPr>
              <w:jc w:val="both"/>
              <w:rPr>
                <w:rFonts w:ascii="Verdana" w:hAnsi="Verdana"/>
                <w:sz w:val="20"/>
                <w:szCs w:val="20"/>
              </w:rPr>
            </w:pPr>
            <w:r w:rsidRPr="00334E23">
              <w:rPr>
                <w:rFonts w:ascii="Verdana" w:hAnsi="Verdana"/>
                <w:sz w:val="20"/>
                <w:szCs w:val="20"/>
              </w:rPr>
              <w:t>2.</w:t>
            </w:r>
            <w:r>
              <w:rPr>
                <w:rFonts w:ascii="Verdana" w:hAnsi="Verdana"/>
                <w:sz w:val="20"/>
                <w:szCs w:val="20"/>
              </w:rPr>
              <w:t>2</w:t>
            </w:r>
            <w:r w:rsidRPr="00334E23">
              <w:rPr>
                <w:rFonts w:ascii="Verdana" w:hAnsi="Verdana"/>
                <w:sz w:val="20"/>
                <w:szCs w:val="20"/>
              </w:rPr>
              <w:t>. Если в Заказе не указано иное, Покупатель обязан произвести оплату поставленного Товара в размере 100% от суммы поставленного Товара в течение 180</w:t>
            </w:r>
            <w:r>
              <w:rPr>
                <w:rFonts w:ascii="Verdana" w:hAnsi="Verdana"/>
                <w:sz w:val="20"/>
                <w:szCs w:val="20"/>
              </w:rPr>
              <w:t xml:space="preserve"> (сто восемидесяти)</w:t>
            </w:r>
            <w:r w:rsidRPr="00334E23">
              <w:rPr>
                <w:rFonts w:ascii="Verdana" w:hAnsi="Verdana"/>
                <w:sz w:val="20"/>
                <w:szCs w:val="20"/>
              </w:rPr>
              <w:t xml:space="preserve"> календарных дней с даты поставки Товара в пункт </w:t>
            </w:r>
            <w:r>
              <w:rPr>
                <w:rFonts w:ascii="Verdana" w:hAnsi="Verdana"/>
                <w:sz w:val="20"/>
                <w:szCs w:val="20"/>
              </w:rPr>
              <w:t>назначения</w:t>
            </w:r>
            <w:r w:rsidRPr="00334E23">
              <w:rPr>
                <w:rFonts w:ascii="Verdana" w:hAnsi="Verdana"/>
                <w:sz w:val="20"/>
                <w:szCs w:val="20"/>
              </w:rPr>
              <w:t xml:space="preserve">, определенный </w:t>
            </w:r>
            <w:r w:rsidR="00D40ACB">
              <w:rPr>
                <w:rFonts w:ascii="Verdana" w:hAnsi="Verdana"/>
                <w:sz w:val="20"/>
                <w:szCs w:val="20"/>
              </w:rPr>
              <w:t>в Заказах.</w:t>
            </w:r>
          </w:p>
          <w:p w14:paraId="3003297B" w14:textId="3506B421" w:rsidR="00303B45" w:rsidRDefault="00303B45" w:rsidP="00303B45">
            <w:pPr>
              <w:jc w:val="both"/>
              <w:rPr>
                <w:rFonts w:ascii="Verdana" w:hAnsi="Verdana"/>
                <w:sz w:val="20"/>
                <w:szCs w:val="20"/>
              </w:rPr>
            </w:pPr>
            <w:r w:rsidRPr="00334E23">
              <w:rPr>
                <w:rFonts w:ascii="Verdana" w:hAnsi="Verdana"/>
                <w:sz w:val="20"/>
                <w:szCs w:val="20"/>
              </w:rPr>
              <w:t>2.</w:t>
            </w:r>
            <w:r>
              <w:rPr>
                <w:rFonts w:ascii="Verdana" w:hAnsi="Verdana"/>
                <w:sz w:val="20"/>
                <w:szCs w:val="20"/>
              </w:rPr>
              <w:t>2</w:t>
            </w:r>
            <w:r w:rsidRPr="00334E23">
              <w:rPr>
                <w:rFonts w:ascii="Verdana" w:hAnsi="Verdana"/>
                <w:sz w:val="20"/>
                <w:szCs w:val="20"/>
              </w:rPr>
              <w:t>.</w:t>
            </w:r>
            <w:r>
              <w:rPr>
                <w:rFonts w:ascii="Verdana" w:hAnsi="Verdana"/>
                <w:sz w:val="20"/>
                <w:szCs w:val="20"/>
              </w:rPr>
              <w:t>1</w:t>
            </w:r>
            <w:r w:rsidRPr="00334E23">
              <w:rPr>
                <w:rFonts w:ascii="Verdana" w:hAnsi="Verdana"/>
                <w:sz w:val="20"/>
                <w:szCs w:val="20"/>
              </w:rPr>
              <w:t xml:space="preserve">. </w:t>
            </w:r>
            <w:r w:rsidRPr="003A6ECA">
              <w:rPr>
                <w:rFonts w:ascii="Verdana" w:hAnsi="Verdana"/>
                <w:sz w:val="20"/>
                <w:szCs w:val="20"/>
              </w:rPr>
              <w:t>Обязательство Покупателя по оплате считается исполненным с момента списания денежных средств с его расчетного счета. В случае задержки поступления денежных средств на счет Поставщика по причинам, не зависящим от Покупателя, он не несет ответственности за такую задержку</w:t>
            </w:r>
            <w:r w:rsidRPr="00334E23">
              <w:rPr>
                <w:rFonts w:ascii="Verdana" w:hAnsi="Verdana"/>
                <w:sz w:val="20"/>
                <w:szCs w:val="20"/>
              </w:rPr>
              <w:t>.</w:t>
            </w:r>
          </w:p>
          <w:p w14:paraId="251C8038" w14:textId="77777777" w:rsidR="00303B45" w:rsidRDefault="00303B45" w:rsidP="00303B45">
            <w:pPr>
              <w:jc w:val="both"/>
              <w:rPr>
                <w:rFonts w:ascii="Verdana" w:hAnsi="Verdana"/>
                <w:sz w:val="20"/>
                <w:szCs w:val="20"/>
              </w:rPr>
            </w:pPr>
            <w:r w:rsidRPr="00334E23">
              <w:rPr>
                <w:rFonts w:ascii="Verdana" w:hAnsi="Verdana"/>
                <w:sz w:val="20"/>
                <w:szCs w:val="20"/>
              </w:rPr>
              <w:t>2.</w:t>
            </w:r>
            <w:r>
              <w:rPr>
                <w:rFonts w:ascii="Verdana" w:hAnsi="Verdana"/>
                <w:sz w:val="20"/>
                <w:szCs w:val="20"/>
              </w:rPr>
              <w:t>2</w:t>
            </w:r>
            <w:r w:rsidRPr="00334E23">
              <w:rPr>
                <w:rFonts w:ascii="Verdana" w:hAnsi="Verdana"/>
                <w:sz w:val="20"/>
                <w:szCs w:val="20"/>
              </w:rPr>
              <w:t>.</w:t>
            </w:r>
            <w:r>
              <w:rPr>
                <w:rFonts w:ascii="Verdana" w:hAnsi="Verdana"/>
                <w:sz w:val="20"/>
                <w:szCs w:val="20"/>
              </w:rPr>
              <w:t>2</w:t>
            </w:r>
            <w:r w:rsidRPr="00334E23">
              <w:rPr>
                <w:rFonts w:ascii="Verdana" w:hAnsi="Verdana"/>
                <w:sz w:val="20"/>
                <w:szCs w:val="20"/>
              </w:rPr>
              <w:t xml:space="preserve">. Все банковские комиссии и расходы, связанные с осуществлением платежей в стране Покупателя, несет Покупатель. Все банковские комиссии и расходы, связанные с осуществлением платежей вне страны Покупателя, несет Поставщик. </w:t>
            </w:r>
          </w:p>
          <w:p w14:paraId="50AF8B94" w14:textId="7584A41D" w:rsidR="00303B45" w:rsidRPr="00B440F5" w:rsidRDefault="00303B45" w:rsidP="00303B45">
            <w:pPr>
              <w:jc w:val="both"/>
              <w:rPr>
                <w:rFonts w:ascii="Verdana" w:hAnsi="Verdana"/>
                <w:sz w:val="20"/>
                <w:szCs w:val="20"/>
              </w:rPr>
            </w:pPr>
            <w:r>
              <w:rPr>
                <w:rFonts w:ascii="Verdana" w:hAnsi="Verdana"/>
                <w:sz w:val="20"/>
                <w:szCs w:val="20"/>
              </w:rPr>
              <w:t xml:space="preserve">2.2.3. </w:t>
            </w:r>
            <w:r w:rsidRPr="00334E23">
              <w:rPr>
                <w:rFonts w:ascii="Verdana" w:hAnsi="Verdana"/>
                <w:sz w:val="20"/>
                <w:szCs w:val="20"/>
              </w:rPr>
              <w:t>Издержки и расходы, связанные с изменением условий платежа по инициативе одной из Сторон, несет инициатор таких изменений, за исключением случаев, когда изменения произошли по вине другой Стороны.</w:t>
            </w:r>
          </w:p>
        </w:tc>
        <w:tc>
          <w:tcPr>
            <w:tcW w:w="4814" w:type="dxa"/>
            <w:tcBorders>
              <w:top w:val="nil"/>
              <w:left w:val="nil"/>
              <w:bottom w:val="nil"/>
              <w:right w:val="nil"/>
            </w:tcBorders>
          </w:tcPr>
          <w:p w14:paraId="3EBF8AA3" w14:textId="220DB2D6" w:rsidR="00D40ACB" w:rsidRPr="00D40ACB" w:rsidRDefault="00D40ACB" w:rsidP="0096383D">
            <w:pPr>
              <w:jc w:val="both"/>
              <w:rPr>
                <w:rFonts w:ascii="Verdana" w:hAnsi="Verdana"/>
                <w:sz w:val="20"/>
                <w:szCs w:val="20"/>
                <w:lang w:val="en-US"/>
              </w:rPr>
            </w:pPr>
            <w:r w:rsidRPr="00D40ACB">
              <w:rPr>
                <w:rFonts w:ascii="Verdana" w:hAnsi="Verdana"/>
                <w:sz w:val="20"/>
                <w:szCs w:val="20"/>
                <w:lang w:val="en-US"/>
              </w:rPr>
              <w:t xml:space="preserve">2.2. Unless otherwise specified in the Order, the Buyer shall pay 100% of the value of the delivered Goods within 180 (one hundred eighty) calendar days from the date of delivery of the Goods to the destination point specified in </w:t>
            </w:r>
            <w:r w:rsidR="001F7A75">
              <w:rPr>
                <w:rFonts w:ascii="Verdana" w:hAnsi="Verdana"/>
                <w:sz w:val="20"/>
                <w:szCs w:val="20"/>
                <w:lang w:val="en-US"/>
              </w:rPr>
              <w:t>the Order</w:t>
            </w:r>
            <w:r w:rsidRPr="00D40ACB">
              <w:rPr>
                <w:rFonts w:ascii="Verdana" w:hAnsi="Verdana"/>
                <w:sz w:val="20"/>
                <w:szCs w:val="20"/>
                <w:lang w:val="en-US"/>
              </w:rPr>
              <w:t>.</w:t>
            </w:r>
          </w:p>
          <w:p w14:paraId="4726247D" w14:textId="77777777" w:rsidR="001F7A75" w:rsidRPr="001119E5" w:rsidRDefault="001F7A75" w:rsidP="0096383D">
            <w:pPr>
              <w:jc w:val="both"/>
              <w:rPr>
                <w:rFonts w:ascii="Verdana" w:hAnsi="Verdana"/>
                <w:sz w:val="20"/>
                <w:szCs w:val="20"/>
                <w:lang w:val="en-US"/>
              </w:rPr>
            </w:pPr>
          </w:p>
          <w:p w14:paraId="2F29B07C" w14:textId="029271D8" w:rsidR="00D40ACB" w:rsidRPr="00D40ACB" w:rsidRDefault="00D40ACB" w:rsidP="0096383D">
            <w:pPr>
              <w:jc w:val="both"/>
              <w:rPr>
                <w:rFonts w:ascii="Verdana" w:hAnsi="Verdana"/>
                <w:sz w:val="20"/>
                <w:szCs w:val="20"/>
                <w:lang w:val="en-US"/>
              </w:rPr>
            </w:pPr>
            <w:r w:rsidRPr="00D40ACB">
              <w:rPr>
                <w:rFonts w:ascii="Verdana" w:hAnsi="Verdana"/>
                <w:sz w:val="20"/>
                <w:szCs w:val="20"/>
                <w:lang w:val="en-US"/>
              </w:rPr>
              <w:t>2.2.1. The Buyer's payment obligation shall be deemed fulfilled upon the debiting of funds from its bank account. The Buyer shall not be held liable for delays in the receipt of funds into the Supplier's account due to reasons beyond the Buyer's control.</w:t>
            </w:r>
          </w:p>
          <w:p w14:paraId="6D644914" w14:textId="77777777" w:rsidR="00D40ACB" w:rsidRPr="00D40ACB" w:rsidRDefault="00D40ACB" w:rsidP="0096383D">
            <w:pPr>
              <w:jc w:val="both"/>
              <w:rPr>
                <w:rFonts w:ascii="Verdana" w:hAnsi="Verdana"/>
                <w:sz w:val="20"/>
                <w:szCs w:val="20"/>
                <w:lang w:val="en-US"/>
              </w:rPr>
            </w:pPr>
          </w:p>
          <w:p w14:paraId="3B5481C5" w14:textId="77777777" w:rsidR="00D40ACB" w:rsidRPr="00D40ACB" w:rsidRDefault="00D40ACB" w:rsidP="0096383D">
            <w:pPr>
              <w:jc w:val="both"/>
              <w:rPr>
                <w:rFonts w:ascii="Verdana" w:hAnsi="Verdana"/>
                <w:sz w:val="20"/>
                <w:szCs w:val="20"/>
                <w:lang w:val="en-US"/>
              </w:rPr>
            </w:pPr>
            <w:r w:rsidRPr="00D40ACB">
              <w:rPr>
                <w:rFonts w:ascii="Verdana" w:hAnsi="Verdana"/>
                <w:sz w:val="20"/>
                <w:szCs w:val="20"/>
                <w:lang w:val="en-US"/>
              </w:rPr>
              <w:t>2.2.2. All banking fees and charges related to the execution of payments within the Buyer's country shall be borne by the Buyer. All banking fees and charges related to the execution of payments outside the Buyer's country shall be borne by the Supplier.</w:t>
            </w:r>
          </w:p>
          <w:p w14:paraId="7CA122E5" w14:textId="77777777" w:rsidR="00D40ACB" w:rsidRPr="00D40ACB" w:rsidRDefault="00D40ACB" w:rsidP="0096383D">
            <w:pPr>
              <w:jc w:val="both"/>
              <w:rPr>
                <w:rFonts w:ascii="Verdana" w:hAnsi="Verdana"/>
                <w:sz w:val="20"/>
                <w:szCs w:val="20"/>
                <w:lang w:val="en-US"/>
              </w:rPr>
            </w:pPr>
            <w:r w:rsidRPr="00D40ACB">
              <w:rPr>
                <w:rFonts w:ascii="Verdana" w:hAnsi="Verdana"/>
                <w:sz w:val="20"/>
                <w:szCs w:val="20"/>
                <w:lang w:val="en-US"/>
              </w:rPr>
              <w:t>2.2.3. Any costs and expenses arising from changes to the payment terms initiated by one of the Parties shall be borne by the initiator of such changes, except when such changes occur due to the fault of the other Party.</w:t>
            </w:r>
          </w:p>
          <w:p w14:paraId="798A8D0C" w14:textId="6548A431" w:rsidR="00303B45" w:rsidRPr="00D40ACB" w:rsidRDefault="00303B45" w:rsidP="0096383D">
            <w:pPr>
              <w:jc w:val="both"/>
              <w:rPr>
                <w:rFonts w:ascii="Verdana" w:hAnsi="Verdana"/>
                <w:sz w:val="20"/>
                <w:szCs w:val="20"/>
                <w:lang w:val="en-US"/>
              </w:rPr>
            </w:pPr>
          </w:p>
        </w:tc>
      </w:tr>
      <w:tr w:rsidR="00303B45" w:rsidRPr="00A17013" w14:paraId="510084A1" w14:textId="77777777" w:rsidTr="001119E5">
        <w:tc>
          <w:tcPr>
            <w:tcW w:w="4813" w:type="dxa"/>
            <w:tcBorders>
              <w:top w:val="nil"/>
              <w:left w:val="nil"/>
              <w:bottom w:val="nil"/>
              <w:right w:val="nil"/>
            </w:tcBorders>
          </w:tcPr>
          <w:p w14:paraId="47B932FB" w14:textId="7FEADCA6" w:rsidR="00303B45" w:rsidRPr="00B440F5" w:rsidRDefault="00303B45" w:rsidP="00303B45">
            <w:pPr>
              <w:jc w:val="both"/>
              <w:rPr>
                <w:rFonts w:ascii="Verdana" w:hAnsi="Verdana"/>
                <w:sz w:val="20"/>
                <w:szCs w:val="20"/>
              </w:rPr>
            </w:pPr>
            <w:r>
              <w:rPr>
                <w:rFonts w:ascii="Verdana" w:hAnsi="Verdana"/>
                <w:sz w:val="20"/>
                <w:szCs w:val="20"/>
              </w:rPr>
              <w:lastRenderedPageBreak/>
              <w:t xml:space="preserve">2.3. </w:t>
            </w:r>
            <w:r w:rsidRPr="00B8172C">
              <w:rPr>
                <w:rFonts w:ascii="Verdana" w:hAnsi="Verdana"/>
                <w:sz w:val="20"/>
                <w:szCs w:val="20"/>
              </w:rPr>
              <w:t xml:space="preserve">Во всем остальном, что не предусмотрено в настоящем разделе, Стороны руководствуются </w:t>
            </w:r>
            <w:r>
              <w:rPr>
                <w:rFonts w:ascii="Verdana" w:hAnsi="Verdana"/>
                <w:sz w:val="20"/>
                <w:szCs w:val="20"/>
              </w:rPr>
              <w:t>положениями</w:t>
            </w:r>
            <w:r w:rsidRPr="00B8172C">
              <w:rPr>
                <w:rFonts w:ascii="Verdana" w:hAnsi="Verdana"/>
                <w:sz w:val="20"/>
                <w:szCs w:val="20"/>
              </w:rPr>
              <w:t xml:space="preserve"> СПУ (раздел «Финансовые условия»)</w:t>
            </w:r>
            <w:r>
              <w:rPr>
                <w:rFonts w:ascii="Verdana" w:hAnsi="Verdana"/>
                <w:sz w:val="20"/>
                <w:szCs w:val="20"/>
              </w:rPr>
              <w:t xml:space="preserve">. </w:t>
            </w:r>
            <w:r w:rsidRPr="008076A3">
              <w:rPr>
                <w:rFonts w:ascii="Verdana" w:hAnsi="Verdana"/>
                <w:sz w:val="20"/>
                <w:szCs w:val="20"/>
              </w:rPr>
              <w:t>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26E597E2" w14:textId="27DF9C00" w:rsidR="00303B45" w:rsidRPr="0096383D" w:rsidRDefault="0096383D" w:rsidP="0096383D">
            <w:pPr>
              <w:jc w:val="both"/>
              <w:rPr>
                <w:rFonts w:ascii="Verdana" w:hAnsi="Verdana"/>
                <w:sz w:val="20"/>
                <w:szCs w:val="20"/>
                <w:lang w:val="en-US"/>
              </w:rPr>
            </w:pPr>
            <w:r w:rsidRPr="0096383D">
              <w:rPr>
                <w:rFonts w:ascii="Verdana" w:hAnsi="Verdana"/>
                <w:sz w:val="20"/>
                <w:szCs w:val="20"/>
                <w:lang w:val="en-US"/>
              </w:rPr>
              <w:t xml:space="preserve">2.3. In all other respects not covered in this </w:t>
            </w:r>
            <w:r w:rsidR="00403FE8">
              <w:rPr>
                <w:rFonts w:ascii="Verdana" w:hAnsi="Verdana"/>
                <w:sz w:val="20"/>
                <w:szCs w:val="20"/>
                <w:lang w:val="en-US"/>
              </w:rPr>
              <w:t>clause</w:t>
            </w:r>
            <w:r w:rsidRPr="0096383D">
              <w:rPr>
                <w:rFonts w:ascii="Verdana" w:hAnsi="Verdana"/>
                <w:sz w:val="20"/>
                <w:szCs w:val="20"/>
                <w:lang w:val="en-US"/>
              </w:rPr>
              <w:t>, the Parties shall refer to the provisions of the STC (</w:t>
            </w:r>
            <w:r w:rsidR="00403FE8">
              <w:rPr>
                <w:rFonts w:ascii="Verdana" w:hAnsi="Verdana"/>
                <w:sz w:val="20"/>
                <w:szCs w:val="20"/>
                <w:lang w:val="en-US"/>
              </w:rPr>
              <w:t>clause</w:t>
            </w:r>
            <w:r w:rsidRPr="0096383D">
              <w:rPr>
                <w:rFonts w:ascii="Verdana" w:hAnsi="Verdana"/>
                <w:sz w:val="20"/>
                <w:szCs w:val="20"/>
                <w:lang w:val="en-US"/>
              </w:rPr>
              <w:t xml:space="preserve"> </w:t>
            </w:r>
            <w:r>
              <w:rPr>
                <w:rFonts w:ascii="Verdana" w:hAnsi="Verdana"/>
                <w:sz w:val="20"/>
                <w:szCs w:val="20"/>
                <w:lang w:val="en-US"/>
              </w:rPr>
              <w:t>“</w:t>
            </w:r>
            <w:r w:rsidRPr="0096383D">
              <w:rPr>
                <w:rFonts w:ascii="Verdana" w:hAnsi="Verdana"/>
                <w:sz w:val="20"/>
                <w:szCs w:val="20"/>
                <w:lang w:val="en-US"/>
              </w:rPr>
              <w:t>Financial Terms</w:t>
            </w:r>
            <w:r>
              <w:rPr>
                <w:rFonts w:ascii="Verdana" w:hAnsi="Verdana"/>
                <w:sz w:val="20"/>
                <w:szCs w:val="20"/>
                <w:lang w:val="en-US"/>
              </w:rPr>
              <w:t>”</w:t>
            </w:r>
            <w:r w:rsidRPr="0096383D">
              <w:rPr>
                <w:rFonts w:ascii="Verdana" w:hAnsi="Verdana"/>
                <w:sz w:val="20"/>
                <w:szCs w:val="20"/>
                <w:lang w:val="en-US"/>
              </w:rPr>
              <w:t>). Additional terms agreed upon by the Parties for each individual delivery shall be specified in the respective Orders under this Contract.</w:t>
            </w:r>
          </w:p>
        </w:tc>
      </w:tr>
      <w:tr w:rsidR="00303B45" w:rsidRPr="00A17013" w14:paraId="3980D70B" w14:textId="77777777" w:rsidTr="004B3F79">
        <w:tc>
          <w:tcPr>
            <w:tcW w:w="4813" w:type="dxa"/>
            <w:tcBorders>
              <w:top w:val="nil"/>
              <w:left w:val="nil"/>
              <w:bottom w:val="nil"/>
              <w:right w:val="nil"/>
            </w:tcBorders>
          </w:tcPr>
          <w:p w14:paraId="0CD69442" w14:textId="3A707240" w:rsidR="00303B45" w:rsidRPr="0096383D"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1F026246" w14:textId="7F89F562" w:rsidR="00303B45" w:rsidRPr="0096383D" w:rsidRDefault="00303B45" w:rsidP="00303B45">
            <w:pPr>
              <w:jc w:val="both"/>
              <w:rPr>
                <w:rFonts w:ascii="Verdana" w:hAnsi="Verdana"/>
                <w:sz w:val="20"/>
                <w:szCs w:val="20"/>
                <w:lang w:val="en-US"/>
              </w:rPr>
            </w:pPr>
          </w:p>
        </w:tc>
      </w:tr>
      <w:tr w:rsidR="00303B45" w:rsidRPr="00A17013" w14:paraId="3268B079" w14:textId="77777777" w:rsidTr="004B3F79">
        <w:tc>
          <w:tcPr>
            <w:tcW w:w="4813" w:type="dxa"/>
            <w:tcBorders>
              <w:top w:val="nil"/>
              <w:left w:val="nil"/>
              <w:bottom w:val="nil"/>
              <w:right w:val="nil"/>
            </w:tcBorders>
          </w:tcPr>
          <w:p w14:paraId="4B665B8F" w14:textId="358EDA83"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3</w:t>
            </w:r>
            <w:r w:rsidRPr="00896C2E">
              <w:rPr>
                <w:rFonts w:ascii="Verdana" w:hAnsi="Verdana"/>
                <w:b/>
                <w:bCs/>
                <w:color w:val="0033CC"/>
                <w:sz w:val="20"/>
                <w:szCs w:val="20"/>
              </w:rPr>
              <w:t>:</w:t>
            </w:r>
          </w:p>
          <w:p w14:paraId="0F51F4BF" w14:textId="7A46D050" w:rsidR="00303B45" w:rsidRPr="00B440F5" w:rsidRDefault="00303B45" w:rsidP="00303B45">
            <w:pPr>
              <w:jc w:val="both"/>
              <w:rPr>
                <w:rFonts w:ascii="Verdana" w:hAnsi="Verdana"/>
                <w:sz w:val="20"/>
                <w:szCs w:val="20"/>
              </w:rPr>
            </w:pPr>
            <w:r w:rsidRPr="007D5109">
              <w:rPr>
                <w:rFonts w:ascii="Verdana" w:hAnsi="Verdana"/>
                <w:b/>
                <w:bCs/>
                <w:color w:val="0033CC"/>
                <w:sz w:val="20"/>
                <w:szCs w:val="20"/>
              </w:rPr>
              <w:t>Условия и сроки поставки</w:t>
            </w:r>
          </w:p>
        </w:tc>
        <w:tc>
          <w:tcPr>
            <w:tcW w:w="4814" w:type="dxa"/>
            <w:tcBorders>
              <w:top w:val="nil"/>
              <w:left w:val="nil"/>
              <w:bottom w:val="nil"/>
              <w:right w:val="nil"/>
            </w:tcBorders>
          </w:tcPr>
          <w:p w14:paraId="375EED6D" w14:textId="26F2D612"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1119E5" w:rsidRPr="007B67B0">
              <w:rPr>
                <w:rFonts w:ascii="Verdana" w:hAnsi="Verdana"/>
                <w:b/>
                <w:bCs/>
                <w:color w:val="0033CC"/>
                <w:sz w:val="20"/>
                <w:szCs w:val="20"/>
                <w:lang w:val="en-US"/>
              </w:rPr>
              <w:t>3</w:t>
            </w:r>
            <w:r>
              <w:rPr>
                <w:rFonts w:ascii="Verdana" w:hAnsi="Verdana"/>
                <w:b/>
                <w:bCs/>
                <w:color w:val="0033CC"/>
                <w:sz w:val="20"/>
                <w:szCs w:val="20"/>
                <w:lang w:val="en-US"/>
              </w:rPr>
              <w:t>:</w:t>
            </w:r>
          </w:p>
          <w:p w14:paraId="562707F2" w14:textId="713C7CB0" w:rsidR="00303B45" w:rsidRPr="006B487C" w:rsidRDefault="007B67B0" w:rsidP="00303B45">
            <w:pPr>
              <w:jc w:val="both"/>
              <w:rPr>
                <w:rFonts w:ascii="Verdana" w:hAnsi="Verdana"/>
                <w:sz w:val="20"/>
                <w:szCs w:val="20"/>
                <w:lang w:val="en-US"/>
              </w:rPr>
            </w:pPr>
            <w:r w:rsidRPr="007B67B0">
              <w:rPr>
                <w:rFonts w:ascii="Verdana" w:hAnsi="Verdana"/>
                <w:b/>
                <w:bCs/>
                <w:color w:val="0033CC"/>
                <w:sz w:val="20"/>
                <w:szCs w:val="20"/>
                <w:lang w:val="en-US"/>
              </w:rPr>
              <w:t xml:space="preserve">Delivery </w:t>
            </w:r>
            <w:r w:rsidR="00592CC8">
              <w:rPr>
                <w:rFonts w:ascii="Verdana" w:hAnsi="Verdana"/>
                <w:b/>
                <w:bCs/>
                <w:color w:val="0033CC"/>
                <w:sz w:val="20"/>
                <w:szCs w:val="20"/>
                <w:lang w:val="en-US"/>
              </w:rPr>
              <w:t>T</w:t>
            </w:r>
            <w:r w:rsidRPr="007B67B0">
              <w:rPr>
                <w:rFonts w:ascii="Verdana" w:hAnsi="Verdana"/>
                <w:b/>
                <w:bCs/>
                <w:color w:val="0033CC"/>
                <w:sz w:val="20"/>
                <w:szCs w:val="20"/>
                <w:lang w:val="en-US"/>
              </w:rPr>
              <w:t xml:space="preserve">erms and </w:t>
            </w:r>
            <w:r w:rsidR="00592CC8">
              <w:rPr>
                <w:rFonts w:ascii="Verdana" w:hAnsi="Verdana"/>
                <w:b/>
                <w:bCs/>
                <w:color w:val="0033CC"/>
                <w:sz w:val="20"/>
                <w:szCs w:val="20"/>
                <w:lang w:val="en-US"/>
              </w:rPr>
              <w:t>D</w:t>
            </w:r>
            <w:r w:rsidRPr="007B67B0">
              <w:rPr>
                <w:rFonts w:ascii="Verdana" w:hAnsi="Verdana"/>
                <w:b/>
                <w:bCs/>
                <w:color w:val="0033CC"/>
                <w:sz w:val="20"/>
                <w:szCs w:val="20"/>
                <w:lang w:val="en-US"/>
              </w:rPr>
              <w:t>eadlines</w:t>
            </w:r>
          </w:p>
        </w:tc>
      </w:tr>
      <w:tr w:rsidR="00303B45" w:rsidRPr="00A17013" w14:paraId="7964FFF5" w14:textId="77777777" w:rsidTr="004B3F79">
        <w:tc>
          <w:tcPr>
            <w:tcW w:w="4813" w:type="dxa"/>
            <w:tcBorders>
              <w:top w:val="nil"/>
              <w:left w:val="nil"/>
              <w:bottom w:val="nil"/>
              <w:right w:val="nil"/>
            </w:tcBorders>
          </w:tcPr>
          <w:p w14:paraId="5F1E7E10" w14:textId="3A45F38B" w:rsidR="00303B45" w:rsidRPr="00A04518" w:rsidRDefault="00303B45" w:rsidP="00303B45">
            <w:pPr>
              <w:jc w:val="both"/>
              <w:rPr>
                <w:rFonts w:ascii="Verdana" w:hAnsi="Verdana"/>
                <w:sz w:val="20"/>
                <w:szCs w:val="20"/>
              </w:rPr>
            </w:pPr>
            <w:r w:rsidRPr="00A04518">
              <w:rPr>
                <w:rFonts w:ascii="Verdana" w:hAnsi="Verdana"/>
                <w:sz w:val="20"/>
                <w:szCs w:val="20"/>
              </w:rPr>
              <w:t xml:space="preserve">3.1. </w:t>
            </w:r>
            <w:r w:rsidRPr="000E29B8">
              <w:rPr>
                <w:rFonts w:ascii="Verdana" w:hAnsi="Verdana"/>
                <w:sz w:val="20"/>
                <w:szCs w:val="20"/>
              </w:rPr>
              <w:t xml:space="preserve">Если иное не предусмотрено в Заказе, поставка Товаров осуществляется на условиях </w:t>
            </w:r>
            <w:r w:rsidRPr="00A04518">
              <w:rPr>
                <w:rFonts w:ascii="Verdana" w:hAnsi="Verdana"/>
                <w:sz w:val="20"/>
                <w:szCs w:val="20"/>
                <w:lang w:val="en-US"/>
              </w:rPr>
              <w:t>DAP</w:t>
            </w:r>
            <w:r>
              <w:rPr>
                <w:rFonts w:ascii="Verdana" w:hAnsi="Verdana"/>
                <w:sz w:val="20"/>
                <w:szCs w:val="20"/>
              </w:rPr>
              <w:t xml:space="preserve"> (</w:t>
            </w:r>
            <w:r w:rsidRPr="008074AC">
              <w:rPr>
                <w:rFonts w:ascii="Verdana" w:hAnsi="Verdana"/>
                <w:sz w:val="20"/>
                <w:szCs w:val="20"/>
              </w:rPr>
              <w:t xml:space="preserve">согласно </w:t>
            </w:r>
            <w:proofErr w:type="spellStart"/>
            <w:r w:rsidRPr="008074AC">
              <w:rPr>
                <w:rFonts w:ascii="Verdana" w:hAnsi="Verdana"/>
                <w:sz w:val="20"/>
                <w:szCs w:val="20"/>
              </w:rPr>
              <w:t>Incoterms</w:t>
            </w:r>
            <w:proofErr w:type="spellEnd"/>
            <w:r w:rsidRPr="008074AC">
              <w:rPr>
                <w:rFonts w:ascii="Verdana" w:hAnsi="Verdana"/>
                <w:sz w:val="20"/>
                <w:szCs w:val="20"/>
              </w:rPr>
              <w:t xml:space="preserve"> 2020</w:t>
            </w:r>
            <w:r>
              <w:rPr>
                <w:rFonts w:ascii="Verdana" w:hAnsi="Verdana"/>
                <w:sz w:val="20"/>
                <w:szCs w:val="20"/>
              </w:rPr>
              <w:t>)</w:t>
            </w:r>
            <w:r w:rsidRPr="000E29B8">
              <w:rPr>
                <w:rFonts w:ascii="Verdana" w:hAnsi="Verdana"/>
                <w:sz w:val="20"/>
                <w:szCs w:val="20"/>
              </w:rPr>
              <w:t xml:space="preserve"> до пункта назначения, указанного в соответствующем Заказе.</w:t>
            </w:r>
          </w:p>
          <w:p w14:paraId="060CAE4D" w14:textId="66CD5961" w:rsidR="00303B45" w:rsidRPr="000E29B8" w:rsidRDefault="00303B45" w:rsidP="00303B45">
            <w:pPr>
              <w:jc w:val="both"/>
              <w:rPr>
                <w:rFonts w:ascii="Verdana" w:hAnsi="Verdana"/>
                <w:sz w:val="20"/>
                <w:szCs w:val="20"/>
              </w:rPr>
            </w:pPr>
            <w:r w:rsidRPr="000E29B8">
              <w:rPr>
                <w:rFonts w:ascii="Verdana" w:hAnsi="Verdana"/>
                <w:sz w:val="20"/>
                <w:szCs w:val="20"/>
              </w:rPr>
              <w:t xml:space="preserve">3.1.1. </w:t>
            </w:r>
            <w:r>
              <w:rPr>
                <w:rFonts w:ascii="Verdana" w:hAnsi="Verdana"/>
                <w:sz w:val="20"/>
                <w:szCs w:val="20"/>
              </w:rPr>
              <w:t xml:space="preserve">Во всем остальном, что не предусмотрено в настоящем разделе, </w:t>
            </w:r>
            <w:r w:rsidRPr="004C4871">
              <w:rPr>
                <w:rFonts w:ascii="Verdana" w:hAnsi="Verdana"/>
                <w:sz w:val="20"/>
                <w:szCs w:val="20"/>
              </w:rPr>
              <w:t>Стороны руководствуются положениями СПУ (раздел «Коммерческие Условия»).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71B90FB9" w14:textId="53222A12" w:rsidR="00767242" w:rsidRPr="00767242" w:rsidRDefault="00767242" w:rsidP="00767242">
            <w:pPr>
              <w:jc w:val="both"/>
              <w:rPr>
                <w:rFonts w:ascii="Verdana" w:hAnsi="Verdana"/>
                <w:sz w:val="20"/>
                <w:szCs w:val="20"/>
                <w:lang w:val="en-US"/>
              </w:rPr>
            </w:pPr>
            <w:r w:rsidRPr="00767242">
              <w:rPr>
                <w:rFonts w:ascii="Verdana" w:hAnsi="Verdana"/>
                <w:sz w:val="20"/>
                <w:szCs w:val="20"/>
                <w:lang w:val="en-US"/>
              </w:rPr>
              <w:t>3.1. Unless otherwise specified in the Order, delivery of the Goods shall be carried out on DAP (according to Incoterms 2020) to the destination point specified in the relevant Order.</w:t>
            </w:r>
          </w:p>
          <w:p w14:paraId="20B4BEC6" w14:textId="059CAE33" w:rsidR="00767242" w:rsidRPr="00767242" w:rsidRDefault="00767242" w:rsidP="00767242">
            <w:pPr>
              <w:jc w:val="both"/>
              <w:rPr>
                <w:rFonts w:ascii="Verdana" w:hAnsi="Verdana"/>
                <w:sz w:val="20"/>
                <w:szCs w:val="20"/>
                <w:lang w:val="en-US"/>
              </w:rPr>
            </w:pPr>
            <w:r w:rsidRPr="00767242">
              <w:rPr>
                <w:rFonts w:ascii="Verdana" w:hAnsi="Verdana"/>
                <w:sz w:val="20"/>
                <w:szCs w:val="20"/>
                <w:lang w:val="en-US"/>
              </w:rPr>
              <w:t xml:space="preserve">3.1.1. In all other respects not covered in this </w:t>
            </w:r>
            <w:r w:rsidR="00403FE8">
              <w:rPr>
                <w:rFonts w:ascii="Verdana" w:hAnsi="Verdana"/>
                <w:sz w:val="20"/>
                <w:szCs w:val="20"/>
                <w:lang w:val="en-US"/>
              </w:rPr>
              <w:t>clause</w:t>
            </w:r>
            <w:r w:rsidRPr="00767242">
              <w:rPr>
                <w:rFonts w:ascii="Verdana" w:hAnsi="Verdana"/>
                <w:sz w:val="20"/>
                <w:szCs w:val="20"/>
                <w:lang w:val="en-US"/>
              </w:rPr>
              <w:t>, the Parties shall refer to the provisions of the STC (</w:t>
            </w:r>
            <w:r w:rsidR="00403FE8">
              <w:rPr>
                <w:rFonts w:ascii="Verdana" w:hAnsi="Verdana"/>
                <w:sz w:val="20"/>
                <w:szCs w:val="20"/>
                <w:lang w:val="en-US"/>
              </w:rPr>
              <w:t xml:space="preserve">clause </w:t>
            </w:r>
            <w:r w:rsidR="00486DA7">
              <w:rPr>
                <w:rFonts w:ascii="Verdana" w:hAnsi="Verdana"/>
                <w:sz w:val="20"/>
                <w:szCs w:val="20"/>
                <w:lang w:val="en-US"/>
              </w:rPr>
              <w:t>“</w:t>
            </w:r>
            <w:r w:rsidRPr="00767242">
              <w:rPr>
                <w:rFonts w:ascii="Verdana" w:hAnsi="Verdana"/>
                <w:sz w:val="20"/>
                <w:szCs w:val="20"/>
                <w:lang w:val="en-US"/>
              </w:rPr>
              <w:t>Commercial Terms</w:t>
            </w:r>
            <w:r w:rsidR="00486DA7">
              <w:rPr>
                <w:rFonts w:ascii="Verdana" w:hAnsi="Verdana"/>
                <w:sz w:val="20"/>
                <w:szCs w:val="20"/>
                <w:lang w:val="en-US"/>
              </w:rPr>
              <w:t>”</w:t>
            </w:r>
            <w:r w:rsidRPr="00767242">
              <w:rPr>
                <w:rFonts w:ascii="Verdana" w:hAnsi="Verdana"/>
                <w:sz w:val="20"/>
                <w:szCs w:val="20"/>
                <w:lang w:val="en-US"/>
              </w:rPr>
              <w:t xml:space="preserve">). </w:t>
            </w:r>
            <w:r w:rsidR="00DE3500" w:rsidRPr="0096383D">
              <w:rPr>
                <w:rFonts w:ascii="Verdana" w:hAnsi="Verdana"/>
                <w:sz w:val="20"/>
                <w:szCs w:val="20"/>
                <w:lang w:val="en-US"/>
              </w:rPr>
              <w:t>Additional terms agreed upon by the Parties for each individual delivery shall be specified in the respective Orders under this Contract.</w:t>
            </w:r>
          </w:p>
          <w:p w14:paraId="2F876CC8" w14:textId="0834D70D" w:rsidR="00303B45" w:rsidRPr="00767242" w:rsidRDefault="00303B45" w:rsidP="00303B45">
            <w:pPr>
              <w:jc w:val="both"/>
              <w:rPr>
                <w:rFonts w:ascii="Verdana" w:hAnsi="Verdana"/>
                <w:sz w:val="20"/>
                <w:szCs w:val="20"/>
                <w:lang w:val="en-US"/>
              </w:rPr>
            </w:pPr>
          </w:p>
        </w:tc>
      </w:tr>
      <w:tr w:rsidR="00303B45" w:rsidRPr="00A17013" w14:paraId="3407D818" w14:textId="77777777" w:rsidTr="00253D09">
        <w:tc>
          <w:tcPr>
            <w:tcW w:w="4813" w:type="dxa"/>
            <w:tcBorders>
              <w:top w:val="nil"/>
              <w:left w:val="nil"/>
              <w:bottom w:val="nil"/>
              <w:right w:val="nil"/>
            </w:tcBorders>
          </w:tcPr>
          <w:p w14:paraId="4ECD56BC" w14:textId="77777777" w:rsidR="00303B45" w:rsidRPr="00767242"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36855482" w14:textId="480189CC" w:rsidR="00303B45" w:rsidRPr="00767242" w:rsidRDefault="00303B45" w:rsidP="00303B45">
            <w:pPr>
              <w:jc w:val="both"/>
              <w:rPr>
                <w:rFonts w:ascii="Verdana" w:hAnsi="Verdana"/>
                <w:sz w:val="20"/>
                <w:szCs w:val="20"/>
                <w:lang w:val="en-US"/>
              </w:rPr>
            </w:pPr>
          </w:p>
        </w:tc>
      </w:tr>
      <w:tr w:rsidR="00303B45" w:rsidRPr="001119E5" w14:paraId="3CF441F9" w14:textId="77777777" w:rsidTr="00253D09">
        <w:tc>
          <w:tcPr>
            <w:tcW w:w="4813" w:type="dxa"/>
            <w:tcBorders>
              <w:top w:val="nil"/>
              <w:left w:val="nil"/>
              <w:bottom w:val="nil"/>
              <w:right w:val="nil"/>
            </w:tcBorders>
          </w:tcPr>
          <w:p w14:paraId="621D16BE" w14:textId="2FD83234"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4</w:t>
            </w:r>
            <w:r w:rsidRPr="00896C2E">
              <w:rPr>
                <w:rFonts w:ascii="Verdana" w:hAnsi="Verdana"/>
                <w:b/>
                <w:bCs/>
                <w:color w:val="0033CC"/>
                <w:sz w:val="20"/>
                <w:szCs w:val="20"/>
              </w:rPr>
              <w:t>:</w:t>
            </w:r>
          </w:p>
          <w:p w14:paraId="0279F6F0" w14:textId="25F29BBB" w:rsidR="00303B45" w:rsidRPr="000E29B8" w:rsidRDefault="00303B45" w:rsidP="00303B45">
            <w:pPr>
              <w:jc w:val="both"/>
              <w:rPr>
                <w:rFonts w:ascii="Verdana" w:hAnsi="Verdana"/>
                <w:sz w:val="20"/>
                <w:szCs w:val="20"/>
              </w:rPr>
            </w:pPr>
            <w:r w:rsidRPr="00290A56">
              <w:rPr>
                <w:rFonts w:ascii="Verdana" w:hAnsi="Verdana"/>
                <w:b/>
                <w:bCs/>
                <w:color w:val="0033CC"/>
                <w:sz w:val="20"/>
                <w:szCs w:val="20"/>
              </w:rPr>
              <w:t>Порядок размещения заказа</w:t>
            </w:r>
          </w:p>
        </w:tc>
        <w:tc>
          <w:tcPr>
            <w:tcW w:w="4814" w:type="dxa"/>
            <w:tcBorders>
              <w:top w:val="nil"/>
              <w:left w:val="nil"/>
              <w:bottom w:val="nil"/>
              <w:right w:val="nil"/>
            </w:tcBorders>
          </w:tcPr>
          <w:p w14:paraId="0A3F9FA1" w14:textId="513C2F2F"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AA2ABE">
              <w:rPr>
                <w:rFonts w:ascii="Verdana" w:hAnsi="Verdana"/>
                <w:b/>
                <w:bCs/>
                <w:color w:val="0033CC"/>
                <w:sz w:val="20"/>
                <w:szCs w:val="20"/>
              </w:rPr>
              <w:t>4</w:t>
            </w:r>
            <w:r>
              <w:rPr>
                <w:rFonts w:ascii="Verdana" w:hAnsi="Verdana"/>
                <w:b/>
                <w:bCs/>
                <w:color w:val="0033CC"/>
                <w:sz w:val="20"/>
                <w:szCs w:val="20"/>
                <w:lang w:val="en-US"/>
              </w:rPr>
              <w:t>:</w:t>
            </w:r>
          </w:p>
          <w:p w14:paraId="1C0312C8" w14:textId="6000D146" w:rsidR="00303B45" w:rsidRPr="000E29B8" w:rsidRDefault="00486DA7" w:rsidP="00303B45">
            <w:pPr>
              <w:jc w:val="both"/>
              <w:rPr>
                <w:rFonts w:ascii="Verdana" w:hAnsi="Verdana"/>
                <w:sz w:val="20"/>
                <w:szCs w:val="20"/>
                <w:lang w:val="en-US"/>
              </w:rPr>
            </w:pPr>
            <w:r w:rsidRPr="00486DA7">
              <w:rPr>
                <w:rFonts w:ascii="Verdana" w:hAnsi="Verdana"/>
                <w:b/>
                <w:bCs/>
                <w:color w:val="0033CC"/>
                <w:sz w:val="20"/>
                <w:szCs w:val="20"/>
                <w:lang w:val="en-US"/>
              </w:rPr>
              <w:t>Order Placement</w:t>
            </w:r>
          </w:p>
        </w:tc>
      </w:tr>
      <w:tr w:rsidR="00303B45" w:rsidRPr="00A17013" w14:paraId="38E794B8" w14:textId="77777777" w:rsidTr="00253D09">
        <w:tc>
          <w:tcPr>
            <w:tcW w:w="4813" w:type="dxa"/>
            <w:tcBorders>
              <w:top w:val="nil"/>
              <w:left w:val="nil"/>
              <w:bottom w:val="nil"/>
              <w:right w:val="nil"/>
            </w:tcBorders>
          </w:tcPr>
          <w:p w14:paraId="5DFE8878" w14:textId="5D1376FA" w:rsidR="00303B45" w:rsidRPr="007A4083" w:rsidRDefault="00303B45" w:rsidP="00303B45">
            <w:pPr>
              <w:jc w:val="both"/>
              <w:rPr>
                <w:rFonts w:ascii="Verdana" w:hAnsi="Verdana"/>
                <w:sz w:val="20"/>
                <w:szCs w:val="20"/>
              </w:rPr>
            </w:pPr>
            <w:r w:rsidRPr="007A4083">
              <w:rPr>
                <w:rFonts w:ascii="Verdana" w:hAnsi="Verdana"/>
                <w:sz w:val="20"/>
                <w:szCs w:val="20"/>
              </w:rPr>
              <w:t xml:space="preserve">4.1. </w:t>
            </w:r>
            <w:r w:rsidRPr="00052DC8">
              <w:rPr>
                <w:rFonts w:ascii="Verdana" w:hAnsi="Verdana"/>
                <w:sz w:val="20"/>
                <w:szCs w:val="20"/>
              </w:rPr>
              <w:t>Стороны руководствуются положениями СПУ (раздел «</w:t>
            </w:r>
            <w:r w:rsidRPr="000153F0">
              <w:rPr>
                <w:rFonts w:ascii="Verdana" w:hAnsi="Verdana"/>
                <w:sz w:val="20"/>
                <w:szCs w:val="20"/>
              </w:rPr>
              <w:t>Порядок размещения заказа</w:t>
            </w:r>
            <w:r w:rsidRPr="00052DC8">
              <w:rPr>
                <w:rFonts w:ascii="Verdana" w:hAnsi="Verdana"/>
                <w:sz w:val="20"/>
                <w:szCs w:val="20"/>
              </w:rPr>
              <w:t>»).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14D21B40" w14:textId="2D41A487" w:rsidR="00AA2ABE" w:rsidRPr="00AA2ABE" w:rsidRDefault="00AA2ABE" w:rsidP="00AA2ABE">
            <w:pPr>
              <w:jc w:val="both"/>
              <w:rPr>
                <w:rFonts w:ascii="Verdana" w:hAnsi="Verdana"/>
                <w:sz w:val="20"/>
                <w:szCs w:val="20"/>
                <w:lang w:val="en-US"/>
              </w:rPr>
            </w:pPr>
            <w:r w:rsidRPr="00AA2ABE">
              <w:rPr>
                <w:rFonts w:ascii="Verdana" w:hAnsi="Verdana"/>
                <w:sz w:val="20"/>
                <w:szCs w:val="20"/>
                <w:lang w:val="en-US"/>
              </w:rPr>
              <w:t>4.1. The Parties shall adhere to the provisions of the STC (</w:t>
            </w:r>
            <w:r w:rsidR="00403FE8">
              <w:rPr>
                <w:rFonts w:ascii="Verdana" w:hAnsi="Verdana"/>
                <w:sz w:val="20"/>
                <w:szCs w:val="20"/>
                <w:lang w:val="en-US"/>
              </w:rPr>
              <w:t xml:space="preserve">clause </w:t>
            </w:r>
            <w:r w:rsidR="00486DA7">
              <w:rPr>
                <w:rFonts w:ascii="Verdana" w:hAnsi="Verdana"/>
                <w:sz w:val="20"/>
                <w:szCs w:val="20"/>
                <w:lang w:val="en-US"/>
              </w:rPr>
              <w:t>“</w:t>
            </w:r>
            <w:r w:rsidRPr="00AA2ABE">
              <w:rPr>
                <w:rFonts w:ascii="Verdana" w:hAnsi="Verdana"/>
                <w:sz w:val="20"/>
                <w:szCs w:val="20"/>
                <w:lang w:val="en-US"/>
              </w:rPr>
              <w:t>Order</w:t>
            </w:r>
            <w:r w:rsidR="00486DA7">
              <w:rPr>
                <w:rFonts w:ascii="Verdana" w:hAnsi="Verdana"/>
                <w:sz w:val="20"/>
                <w:szCs w:val="20"/>
                <w:lang w:val="en-US"/>
              </w:rPr>
              <w:t xml:space="preserve"> </w:t>
            </w:r>
            <w:r w:rsidRPr="00AA2ABE">
              <w:rPr>
                <w:rFonts w:ascii="Verdana" w:hAnsi="Verdana"/>
                <w:sz w:val="20"/>
                <w:szCs w:val="20"/>
                <w:lang w:val="en-US"/>
              </w:rPr>
              <w:t>Placement</w:t>
            </w:r>
            <w:r w:rsidR="00486DA7">
              <w:rPr>
                <w:rFonts w:ascii="Verdana" w:hAnsi="Verdana"/>
                <w:sz w:val="20"/>
                <w:szCs w:val="20"/>
                <w:lang w:val="en-US"/>
              </w:rPr>
              <w:t>”</w:t>
            </w:r>
            <w:r w:rsidRPr="00AA2ABE">
              <w:rPr>
                <w:rFonts w:ascii="Verdana" w:hAnsi="Verdana"/>
                <w:sz w:val="20"/>
                <w:szCs w:val="20"/>
                <w:lang w:val="en-US"/>
              </w:rPr>
              <w:t>). Additional terms agreed upon by the Parties for each individual delivery shall be specified in the respective Orders under this Contract.</w:t>
            </w:r>
          </w:p>
          <w:p w14:paraId="08C6423B" w14:textId="72A1DFA9" w:rsidR="00303B45" w:rsidRPr="00AA2ABE" w:rsidRDefault="00303B45" w:rsidP="00AA2ABE">
            <w:pPr>
              <w:jc w:val="both"/>
              <w:rPr>
                <w:rFonts w:ascii="Verdana" w:hAnsi="Verdana"/>
                <w:sz w:val="20"/>
                <w:szCs w:val="20"/>
                <w:lang w:val="en-US"/>
              </w:rPr>
            </w:pPr>
          </w:p>
        </w:tc>
      </w:tr>
      <w:tr w:rsidR="00303B45" w:rsidRPr="00A17013" w14:paraId="15E3725A" w14:textId="77777777" w:rsidTr="005C7E74">
        <w:tc>
          <w:tcPr>
            <w:tcW w:w="4813" w:type="dxa"/>
            <w:tcBorders>
              <w:top w:val="nil"/>
              <w:left w:val="nil"/>
              <w:bottom w:val="nil"/>
              <w:right w:val="nil"/>
            </w:tcBorders>
          </w:tcPr>
          <w:p w14:paraId="387B39F1" w14:textId="2CB3AA80" w:rsidR="00303B45" w:rsidRPr="00AA2ABE"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6A6A9503" w14:textId="4368DE8C" w:rsidR="00303B45" w:rsidRPr="00AA2ABE" w:rsidRDefault="00303B45" w:rsidP="00303B45">
            <w:pPr>
              <w:jc w:val="both"/>
              <w:rPr>
                <w:rFonts w:ascii="Verdana" w:hAnsi="Verdana"/>
                <w:sz w:val="20"/>
                <w:szCs w:val="20"/>
                <w:lang w:val="en-US"/>
              </w:rPr>
            </w:pPr>
          </w:p>
        </w:tc>
      </w:tr>
      <w:tr w:rsidR="00303B45" w:rsidRPr="00A17013" w14:paraId="47EE5A01" w14:textId="77777777" w:rsidTr="005C7E74">
        <w:tc>
          <w:tcPr>
            <w:tcW w:w="4813" w:type="dxa"/>
            <w:tcBorders>
              <w:top w:val="nil"/>
              <w:left w:val="nil"/>
              <w:bottom w:val="nil"/>
              <w:right w:val="nil"/>
            </w:tcBorders>
          </w:tcPr>
          <w:p w14:paraId="23ECA8F7" w14:textId="268589C1"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5</w:t>
            </w:r>
            <w:r w:rsidRPr="00896C2E">
              <w:rPr>
                <w:rFonts w:ascii="Verdana" w:hAnsi="Verdana"/>
                <w:b/>
                <w:bCs/>
                <w:color w:val="0033CC"/>
                <w:sz w:val="20"/>
                <w:szCs w:val="20"/>
              </w:rPr>
              <w:t>:</w:t>
            </w:r>
          </w:p>
          <w:p w14:paraId="3B8942FA" w14:textId="309FB028" w:rsidR="00303B45" w:rsidRPr="007A4083" w:rsidRDefault="00303B45" w:rsidP="00303B45">
            <w:pPr>
              <w:jc w:val="both"/>
              <w:rPr>
                <w:rFonts w:ascii="Verdana" w:hAnsi="Verdana"/>
                <w:sz w:val="20"/>
                <w:szCs w:val="20"/>
              </w:rPr>
            </w:pPr>
            <w:r w:rsidRPr="003D0A0A">
              <w:rPr>
                <w:rFonts w:ascii="Verdana" w:hAnsi="Verdana"/>
                <w:b/>
                <w:bCs/>
                <w:color w:val="0033CC"/>
                <w:sz w:val="20"/>
                <w:szCs w:val="20"/>
              </w:rPr>
              <w:t>Порядок передачи и принятия товара</w:t>
            </w:r>
          </w:p>
        </w:tc>
        <w:tc>
          <w:tcPr>
            <w:tcW w:w="4814" w:type="dxa"/>
            <w:tcBorders>
              <w:top w:val="nil"/>
              <w:left w:val="nil"/>
              <w:bottom w:val="nil"/>
              <w:right w:val="nil"/>
            </w:tcBorders>
          </w:tcPr>
          <w:p w14:paraId="2772E8E3" w14:textId="30E13400"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253D09">
              <w:rPr>
                <w:rFonts w:ascii="Verdana" w:hAnsi="Verdana"/>
                <w:b/>
                <w:bCs/>
                <w:color w:val="0033CC"/>
                <w:sz w:val="20"/>
                <w:szCs w:val="20"/>
                <w:lang w:val="en-US"/>
              </w:rPr>
              <w:t>5</w:t>
            </w:r>
            <w:r>
              <w:rPr>
                <w:rFonts w:ascii="Verdana" w:hAnsi="Verdana"/>
                <w:b/>
                <w:bCs/>
                <w:color w:val="0033CC"/>
                <w:sz w:val="20"/>
                <w:szCs w:val="20"/>
                <w:lang w:val="en-US"/>
              </w:rPr>
              <w:t>:</w:t>
            </w:r>
          </w:p>
          <w:p w14:paraId="1BDB523B" w14:textId="0F2CD81D" w:rsidR="00303B45" w:rsidRPr="007A4083" w:rsidRDefault="00592CC8" w:rsidP="00303B45">
            <w:pPr>
              <w:jc w:val="both"/>
              <w:rPr>
                <w:rFonts w:ascii="Verdana" w:hAnsi="Verdana"/>
                <w:sz w:val="20"/>
                <w:szCs w:val="20"/>
                <w:lang w:val="en-US"/>
              </w:rPr>
            </w:pPr>
            <w:r w:rsidRPr="00592CC8">
              <w:rPr>
                <w:rFonts w:ascii="Verdana" w:hAnsi="Verdana"/>
                <w:b/>
                <w:bCs/>
                <w:color w:val="0033CC"/>
                <w:sz w:val="20"/>
                <w:szCs w:val="20"/>
                <w:lang w:val="en-US"/>
              </w:rPr>
              <w:t>Delivery and Acceptance of Goods</w:t>
            </w:r>
          </w:p>
        </w:tc>
      </w:tr>
      <w:tr w:rsidR="00303B45" w:rsidRPr="00A17013" w14:paraId="298A8776" w14:textId="77777777" w:rsidTr="005C7E74">
        <w:tc>
          <w:tcPr>
            <w:tcW w:w="4813" w:type="dxa"/>
            <w:tcBorders>
              <w:top w:val="nil"/>
              <w:left w:val="nil"/>
              <w:bottom w:val="nil"/>
              <w:right w:val="nil"/>
            </w:tcBorders>
          </w:tcPr>
          <w:p w14:paraId="5B47FD61" w14:textId="03F9D286" w:rsidR="00303B45" w:rsidRPr="001C38D5" w:rsidRDefault="00303B45" w:rsidP="00303B45">
            <w:pPr>
              <w:jc w:val="both"/>
              <w:rPr>
                <w:rFonts w:ascii="Verdana" w:hAnsi="Verdana"/>
                <w:sz w:val="20"/>
                <w:szCs w:val="20"/>
              </w:rPr>
            </w:pPr>
            <w:r w:rsidRPr="001C38D5">
              <w:rPr>
                <w:rFonts w:ascii="Verdana" w:hAnsi="Verdana"/>
                <w:sz w:val="20"/>
                <w:szCs w:val="20"/>
              </w:rPr>
              <w:t>5.</w:t>
            </w:r>
            <w:r>
              <w:rPr>
                <w:rFonts w:ascii="Verdana" w:hAnsi="Verdana"/>
                <w:sz w:val="20"/>
                <w:szCs w:val="20"/>
              </w:rPr>
              <w:t>1</w:t>
            </w:r>
            <w:r w:rsidRPr="001C38D5">
              <w:rPr>
                <w:rFonts w:ascii="Verdana" w:hAnsi="Verdana"/>
                <w:sz w:val="20"/>
                <w:szCs w:val="20"/>
              </w:rPr>
              <w:t xml:space="preserve">. </w:t>
            </w:r>
            <w:r w:rsidRPr="00B7304E">
              <w:rPr>
                <w:rFonts w:ascii="Verdana" w:hAnsi="Verdana"/>
                <w:sz w:val="20"/>
                <w:szCs w:val="20"/>
              </w:rPr>
              <w:t xml:space="preserve">Поставщик обязуется не позднее чем за 5 (пять) рабочих дней до предполагаемой даты отгрузки Товара (или его партии) уведомить Покупателя об отгрузке и предоставить проекты товаросопроводительных документов (далее – </w:t>
            </w:r>
            <w:r w:rsidRPr="00B7304E">
              <w:rPr>
                <w:rFonts w:ascii="Verdana" w:hAnsi="Verdana"/>
                <w:b/>
                <w:bCs/>
                <w:sz w:val="20"/>
                <w:szCs w:val="20"/>
              </w:rPr>
              <w:t>«ТСД»</w:t>
            </w:r>
            <w:r w:rsidRPr="00B7304E">
              <w:rPr>
                <w:rFonts w:ascii="Verdana" w:hAnsi="Verdana"/>
                <w:sz w:val="20"/>
                <w:szCs w:val="20"/>
              </w:rPr>
              <w:t>) для согласования. Перечень необходимых ТСД указан в Заказах к настоящему Контракту.</w:t>
            </w:r>
          </w:p>
          <w:p w14:paraId="15B3A1AB" w14:textId="77777777" w:rsidR="00303B45" w:rsidRDefault="00303B45" w:rsidP="00303B45">
            <w:pPr>
              <w:jc w:val="both"/>
              <w:rPr>
                <w:rFonts w:ascii="Verdana" w:hAnsi="Verdana"/>
                <w:sz w:val="20"/>
                <w:szCs w:val="20"/>
              </w:rPr>
            </w:pPr>
            <w:r w:rsidRPr="001F3670">
              <w:rPr>
                <w:rFonts w:ascii="Verdana" w:hAnsi="Verdana"/>
                <w:sz w:val="20"/>
                <w:szCs w:val="20"/>
              </w:rPr>
              <w:t>5.1.1. Покупатель обязуется рассмотреть предоставленные проекты ТСД и в течение 3 (трех) рабочих дней направить свои замечания или подтверждение согласования.</w:t>
            </w:r>
          </w:p>
          <w:p w14:paraId="0E4EBC37" w14:textId="77777777" w:rsidR="00303B45" w:rsidRDefault="00303B45" w:rsidP="00303B45">
            <w:pPr>
              <w:jc w:val="both"/>
              <w:rPr>
                <w:rFonts w:ascii="Verdana" w:hAnsi="Verdana"/>
                <w:sz w:val="20"/>
                <w:szCs w:val="20"/>
              </w:rPr>
            </w:pPr>
            <w:r w:rsidRPr="00613FCD">
              <w:rPr>
                <w:rFonts w:ascii="Verdana" w:hAnsi="Verdana"/>
                <w:sz w:val="20"/>
                <w:szCs w:val="20"/>
              </w:rPr>
              <w:t>5.1.2. В течение 2 (двух) рабочих дней после отгрузки Товара Поставщик обязан уведомить Покупателя об отгрузке и предоставить сканированные копии окончательных товаросопроводительных документов.</w:t>
            </w:r>
          </w:p>
          <w:p w14:paraId="24EFAD10" w14:textId="7960B6B8" w:rsidR="00303B45" w:rsidRPr="001C38D5" w:rsidRDefault="00303B45" w:rsidP="00303B45">
            <w:pPr>
              <w:jc w:val="both"/>
              <w:rPr>
                <w:rFonts w:ascii="Verdana" w:hAnsi="Verdana"/>
                <w:sz w:val="20"/>
                <w:szCs w:val="20"/>
              </w:rPr>
            </w:pPr>
            <w:r w:rsidRPr="001C38D5">
              <w:rPr>
                <w:rFonts w:ascii="Verdana" w:hAnsi="Verdana"/>
                <w:sz w:val="20"/>
                <w:szCs w:val="20"/>
              </w:rPr>
              <w:lastRenderedPageBreak/>
              <w:t>5.</w:t>
            </w:r>
            <w:r>
              <w:rPr>
                <w:rFonts w:ascii="Verdana" w:hAnsi="Verdana"/>
                <w:sz w:val="20"/>
                <w:szCs w:val="20"/>
              </w:rPr>
              <w:t>1</w:t>
            </w:r>
            <w:r w:rsidRPr="001C38D5">
              <w:rPr>
                <w:rFonts w:ascii="Verdana" w:hAnsi="Verdana"/>
                <w:sz w:val="20"/>
                <w:szCs w:val="20"/>
              </w:rPr>
              <w:t>.3. Оригиналы товаросопроводительных документов Поставщик направляет Покупателю курьерской службой в течение 5 (пяти) рабочих дней с даты отгрузки.</w:t>
            </w:r>
          </w:p>
          <w:p w14:paraId="02984476" w14:textId="613173E2" w:rsidR="00303B45" w:rsidRPr="001C38D5" w:rsidRDefault="00303B45" w:rsidP="00303B45">
            <w:pPr>
              <w:jc w:val="both"/>
              <w:rPr>
                <w:rFonts w:ascii="Verdana" w:hAnsi="Verdana"/>
                <w:sz w:val="20"/>
                <w:szCs w:val="20"/>
              </w:rPr>
            </w:pPr>
            <w:r w:rsidRPr="001C38D5">
              <w:rPr>
                <w:rFonts w:ascii="Verdana" w:hAnsi="Verdana"/>
                <w:sz w:val="20"/>
                <w:szCs w:val="20"/>
              </w:rPr>
              <w:t>5.</w:t>
            </w:r>
            <w:r>
              <w:rPr>
                <w:rFonts w:ascii="Verdana" w:hAnsi="Verdana"/>
                <w:sz w:val="20"/>
                <w:szCs w:val="20"/>
              </w:rPr>
              <w:t>1</w:t>
            </w:r>
            <w:r w:rsidRPr="001C38D5">
              <w:rPr>
                <w:rFonts w:ascii="Verdana" w:hAnsi="Verdana"/>
                <w:sz w:val="20"/>
                <w:szCs w:val="20"/>
              </w:rPr>
              <w:t>.4. Все документы должны быть оформлены на *указать язык*, языке. При необходимости документы должны быть заверены надлежащим образом, за счет Стороны ответственной за оформление документа.</w:t>
            </w:r>
          </w:p>
        </w:tc>
        <w:tc>
          <w:tcPr>
            <w:tcW w:w="4814" w:type="dxa"/>
            <w:tcBorders>
              <w:top w:val="nil"/>
              <w:left w:val="nil"/>
              <w:bottom w:val="nil"/>
              <w:right w:val="nil"/>
            </w:tcBorders>
          </w:tcPr>
          <w:p w14:paraId="125FFC78" w14:textId="0D16BCF9" w:rsidR="00980778" w:rsidRPr="00980778" w:rsidRDefault="00980778" w:rsidP="00980778">
            <w:pPr>
              <w:jc w:val="both"/>
              <w:rPr>
                <w:rFonts w:ascii="Verdana" w:hAnsi="Verdana"/>
                <w:sz w:val="20"/>
                <w:szCs w:val="20"/>
                <w:lang w:val="en-US"/>
              </w:rPr>
            </w:pPr>
            <w:r w:rsidRPr="00980778">
              <w:rPr>
                <w:rFonts w:ascii="Verdana" w:hAnsi="Verdana"/>
                <w:sz w:val="20"/>
                <w:szCs w:val="20"/>
                <w:lang w:val="en-US"/>
              </w:rPr>
              <w:lastRenderedPageBreak/>
              <w:t xml:space="preserve">5.1. The Supplier shall notify the Buyer of the forthcoming shipment and provide drafts of the shipping documents (hereinafter referred to as </w:t>
            </w:r>
            <w:r w:rsidR="00446B66" w:rsidRPr="00446B66">
              <w:rPr>
                <w:rFonts w:ascii="Verdana" w:hAnsi="Verdana"/>
                <w:b/>
                <w:bCs/>
                <w:sz w:val="20"/>
                <w:szCs w:val="20"/>
                <w:lang w:val="en-US"/>
              </w:rPr>
              <w:t>“</w:t>
            </w:r>
            <w:r w:rsidRPr="00446B66">
              <w:rPr>
                <w:rFonts w:ascii="Verdana" w:hAnsi="Verdana"/>
                <w:b/>
                <w:bCs/>
                <w:sz w:val="20"/>
                <w:szCs w:val="20"/>
                <w:lang w:val="en-US"/>
              </w:rPr>
              <w:t>SDs</w:t>
            </w:r>
            <w:r w:rsidR="00446B66" w:rsidRPr="00446B66">
              <w:rPr>
                <w:rFonts w:ascii="Verdana" w:hAnsi="Verdana"/>
                <w:b/>
                <w:bCs/>
                <w:sz w:val="20"/>
                <w:szCs w:val="20"/>
                <w:lang w:val="en-US"/>
              </w:rPr>
              <w:t>”</w:t>
            </w:r>
            <w:r w:rsidRPr="00980778">
              <w:rPr>
                <w:rFonts w:ascii="Verdana" w:hAnsi="Verdana"/>
                <w:sz w:val="20"/>
                <w:szCs w:val="20"/>
                <w:lang w:val="en-US"/>
              </w:rPr>
              <w:t>) for approval no later than 5 (five) working days prior to the expected shipment date of the Goods (or batch thereof). The list of required SDs is specified in the Orders under this Contract.</w:t>
            </w:r>
          </w:p>
          <w:p w14:paraId="0765505A" w14:textId="77777777" w:rsidR="00980778" w:rsidRPr="00980778" w:rsidRDefault="00980778" w:rsidP="00980778">
            <w:pPr>
              <w:jc w:val="both"/>
              <w:rPr>
                <w:rFonts w:ascii="Verdana" w:hAnsi="Verdana"/>
                <w:sz w:val="20"/>
                <w:szCs w:val="20"/>
                <w:lang w:val="en-US"/>
              </w:rPr>
            </w:pPr>
          </w:p>
          <w:p w14:paraId="54C84E7B" w14:textId="77777777" w:rsidR="00980778" w:rsidRPr="00980778" w:rsidRDefault="00980778" w:rsidP="00980778">
            <w:pPr>
              <w:jc w:val="both"/>
              <w:rPr>
                <w:rFonts w:ascii="Verdana" w:hAnsi="Verdana"/>
                <w:sz w:val="20"/>
                <w:szCs w:val="20"/>
                <w:lang w:val="en-US"/>
              </w:rPr>
            </w:pPr>
            <w:r w:rsidRPr="00980778">
              <w:rPr>
                <w:rFonts w:ascii="Verdana" w:hAnsi="Verdana"/>
                <w:sz w:val="20"/>
                <w:szCs w:val="20"/>
                <w:lang w:val="en-US"/>
              </w:rPr>
              <w:t>5.1.1. The Buyer shall review the provided SD drafts and, within 3 (three) working days, either provide comments or confirm approval.</w:t>
            </w:r>
          </w:p>
          <w:p w14:paraId="2377B0F5" w14:textId="77777777" w:rsidR="00980778" w:rsidRPr="00980778" w:rsidRDefault="00980778" w:rsidP="00980778">
            <w:pPr>
              <w:jc w:val="both"/>
              <w:rPr>
                <w:rFonts w:ascii="Verdana" w:hAnsi="Verdana"/>
                <w:sz w:val="20"/>
                <w:szCs w:val="20"/>
                <w:lang w:val="en-US"/>
              </w:rPr>
            </w:pPr>
          </w:p>
          <w:p w14:paraId="2786E75C" w14:textId="77777777" w:rsidR="00817C87" w:rsidRDefault="00817C87" w:rsidP="00980778">
            <w:pPr>
              <w:jc w:val="both"/>
              <w:rPr>
                <w:rFonts w:ascii="Verdana" w:hAnsi="Verdana"/>
                <w:sz w:val="20"/>
                <w:szCs w:val="20"/>
                <w:lang w:val="en-US"/>
              </w:rPr>
            </w:pPr>
          </w:p>
          <w:p w14:paraId="41CC6C8A" w14:textId="285387A1" w:rsidR="00980778" w:rsidRPr="00980778" w:rsidRDefault="00980778" w:rsidP="00980778">
            <w:pPr>
              <w:jc w:val="both"/>
              <w:rPr>
                <w:rFonts w:ascii="Verdana" w:hAnsi="Verdana"/>
                <w:sz w:val="20"/>
                <w:szCs w:val="20"/>
                <w:lang w:val="en-US"/>
              </w:rPr>
            </w:pPr>
            <w:r w:rsidRPr="00980778">
              <w:rPr>
                <w:rFonts w:ascii="Verdana" w:hAnsi="Verdana"/>
                <w:sz w:val="20"/>
                <w:szCs w:val="20"/>
                <w:lang w:val="en-US"/>
              </w:rPr>
              <w:t>5.1.2. Within 2 (two) working days after the shipment of the Goods, the Supplier shall notify the Buyer of the shipment and provide scanned copies of the final shipping documents.</w:t>
            </w:r>
          </w:p>
          <w:p w14:paraId="5A6CB330" w14:textId="77777777" w:rsidR="00980778" w:rsidRPr="00980778" w:rsidRDefault="00980778" w:rsidP="00980778">
            <w:pPr>
              <w:jc w:val="both"/>
              <w:rPr>
                <w:rFonts w:ascii="Verdana" w:hAnsi="Verdana"/>
                <w:sz w:val="20"/>
                <w:szCs w:val="20"/>
                <w:lang w:val="en-US"/>
              </w:rPr>
            </w:pPr>
          </w:p>
          <w:p w14:paraId="1723161A" w14:textId="77777777" w:rsidR="00980778" w:rsidRPr="00980778" w:rsidRDefault="00980778" w:rsidP="00980778">
            <w:pPr>
              <w:jc w:val="both"/>
              <w:rPr>
                <w:rFonts w:ascii="Verdana" w:hAnsi="Verdana"/>
                <w:sz w:val="20"/>
                <w:szCs w:val="20"/>
                <w:lang w:val="en-US"/>
              </w:rPr>
            </w:pPr>
            <w:r w:rsidRPr="00980778">
              <w:rPr>
                <w:rFonts w:ascii="Verdana" w:hAnsi="Verdana"/>
                <w:sz w:val="20"/>
                <w:szCs w:val="20"/>
                <w:lang w:val="en-US"/>
              </w:rPr>
              <w:lastRenderedPageBreak/>
              <w:t>5.1.3. The Supplier shall send the original shipping documents to the Buyer via courier service within 5 (five) working days from the date of shipment.</w:t>
            </w:r>
          </w:p>
          <w:p w14:paraId="62DC6A0B" w14:textId="77777777" w:rsidR="00980778" w:rsidRPr="00980778" w:rsidRDefault="00980778" w:rsidP="00980778">
            <w:pPr>
              <w:jc w:val="both"/>
              <w:rPr>
                <w:rFonts w:ascii="Verdana" w:hAnsi="Verdana"/>
                <w:sz w:val="20"/>
                <w:szCs w:val="20"/>
                <w:lang w:val="en-US"/>
              </w:rPr>
            </w:pPr>
            <w:r w:rsidRPr="00980778">
              <w:rPr>
                <w:rFonts w:ascii="Verdana" w:hAnsi="Verdana"/>
                <w:sz w:val="20"/>
                <w:szCs w:val="20"/>
                <w:lang w:val="en-US"/>
              </w:rPr>
              <w:t>5.1.4. All documents must be prepared in [specify language]. If necessary, documents shall be duly certified at the expense of the Party responsible for their preparation.</w:t>
            </w:r>
          </w:p>
          <w:p w14:paraId="2687245B" w14:textId="59C4AD8A" w:rsidR="00303B45" w:rsidRPr="000226F7" w:rsidRDefault="00303B45" w:rsidP="00303B45">
            <w:pPr>
              <w:jc w:val="both"/>
              <w:rPr>
                <w:rFonts w:ascii="Verdana" w:hAnsi="Verdana"/>
                <w:sz w:val="20"/>
                <w:szCs w:val="20"/>
                <w:lang w:val="en-US"/>
              </w:rPr>
            </w:pPr>
          </w:p>
        </w:tc>
      </w:tr>
      <w:tr w:rsidR="00303B45" w:rsidRPr="00A17013" w14:paraId="64807209" w14:textId="77777777" w:rsidTr="005C7E74">
        <w:tc>
          <w:tcPr>
            <w:tcW w:w="4813" w:type="dxa"/>
            <w:tcBorders>
              <w:top w:val="nil"/>
              <w:left w:val="nil"/>
              <w:bottom w:val="nil"/>
              <w:right w:val="nil"/>
            </w:tcBorders>
          </w:tcPr>
          <w:p w14:paraId="04622946" w14:textId="6D1B8313" w:rsidR="00303B45" w:rsidRPr="001C38D5" w:rsidRDefault="00303B45" w:rsidP="00303B45">
            <w:pPr>
              <w:jc w:val="both"/>
              <w:rPr>
                <w:rFonts w:ascii="Verdana" w:hAnsi="Verdana"/>
                <w:sz w:val="20"/>
                <w:szCs w:val="20"/>
              </w:rPr>
            </w:pPr>
            <w:r>
              <w:rPr>
                <w:rFonts w:ascii="Verdana" w:hAnsi="Verdana"/>
                <w:sz w:val="20"/>
                <w:szCs w:val="20"/>
              </w:rPr>
              <w:lastRenderedPageBreak/>
              <w:t xml:space="preserve">5.2. </w:t>
            </w:r>
            <w:r w:rsidRPr="004B0E22">
              <w:rPr>
                <w:rFonts w:ascii="Verdana" w:hAnsi="Verdana"/>
                <w:sz w:val="20"/>
                <w:szCs w:val="20"/>
              </w:rPr>
              <w:t>Во всем остальном, что не предусмотрено в настоящем разделе, Стороны руководствуются положениями СПУ (раздел «Порядок передачи и принятия товара»).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44D618C1" w14:textId="4F3F931C" w:rsidR="00303B45" w:rsidRPr="00525B1B" w:rsidRDefault="00525B1B" w:rsidP="00303B45">
            <w:pPr>
              <w:jc w:val="both"/>
              <w:rPr>
                <w:rFonts w:ascii="Verdana" w:hAnsi="Verdana"/>
                <w:sz w:val="20"/>
                <w:szCs w:val="20"/>
                <w:lang w:val="en-US"/>
              </w:rPr>
            </w:pPr>
            <w:r>
              <w:rPr>
                <w:rFonts w:ascii="Verdana" w:hAnsi="Verdana"/>
                <w:sz w:val="20"/>
                <w:szCs w:val="20"/>
                <w:lang w:val="en-US"/>
              </w:rPr>
              <w:t xml:space="preserve">5.2. </w:t>
            </w:r>
            <w:r w:rsidRPr="00525B1B">
              <w:rPr>
                <w:rFonts w:ascii="Verdana" w:hAnsi="Verdana"/>
                <w:sz w:val="20"/>
                <w:szCs w:val="20"/>
                <w:lang w:val="en-US"/>
              </w:rPr>
              <w:t xml:space="preserve">In all other respects not covered in this </w:t>
            </w:r>
            <w:r w:rsidR="00403FE8">
              <w:rPr>
                <w:rFonts w:ascii="Verdana" w:hAnsi="Verdana"/>
                <w:sz w:val="20"/>
                <w:szCs w:val="20"/>
                <w:lang w:val="en-US"/>
              </w:rPr>
              <w:t>clause</w:t>
            </w:r>
            <w:r w:rsidRPr="00525B1B">
              <w:rPr>
                <w:rFonts w:ascii="Verdana" w:hAnsi="Verdana"/>
                <w:sz w:val="20"/>
                <w:szCs w:val="20"/>
                <w:lang w:val="en-US"/>
              </w:rPr>
              <w:t>, the Parties shall refer to the provisions of the STC (</w:t>
            </w:r>
            <w:r w:rsidR="00403FE8">
              <w:rPr>
                <w:rFonts w:ascii="Verdana" w:hAnsi="Verdana"/>
                <w:sz w:val="20"/>
                <w:szCs w:val="20"/>
                <w:lang w:val="en-US"/>
              </w:rPr>
              <w:t>clause</w:t>
            </w:r>
            <w:r w:rsidR="00403FE8" w:rsidRPr="00525B1B">
              <w:rPr>
                <w:rFonts w:ascii="Verdana" w:hAnsi="Verdana"/>
                <w:sz w:val="20"/>
                <w:szCs w:val="20"/>
                <w:lang w:val="en-US"/>
              </w:rPr>
              <w:t xml:space="preserve"> </w:t>
            </w:r>
            <w:r w:rsidRPr="00525B1B">
              <w:rPr>
                <w:rFonts w:ascii="Verdana" w:hAnsi="Verdana"/>
                <w:sz w:val="20"/>
                <w:szCs w:val="20"/>
                <w:lang w:val="en-US"/>
              </w:rPr>
              <w:t>“Delivery and Acceptance of Goods”). Additional terms agreed upon by the Parties for each individual delivery shall be specified in the respective Orders under this Contract.</w:t>
            </w:r>
          </w:p>
        </w:tc>
      </w:tr>
      <w:tr w:rsidR="00303B45" w:rsidRPr="00A17013" w14:paraId="5787618C" w14:textId="77777777" w:rsidTr="008B2C0B">
        <w:tc>
          <w:tcPr>
            <w:tcW w:w="4813" w:type="dxa"/>
            <w:tcBorders>
              <w:top w:val="nil"/>
              <w:left w:val="nil"/>
              <w:bottom w:val="nil"/>
              <w:right w:val="nil"/>
            </w:tcBorders>
          </w:tcPr>
          <w:p w14:paraId="3E2801C5" w14:textId="580114BD" w:rsidR="00303B45" w:rsidRPr="00525B1B"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1FD8B43E" w14:textId="4204BD2A" w:rsidR="00303B45" w:rsidRPr="00525B1B" w:rsidRDefault="00303B45" w:rsidP="00303B45">
            <w:pPr>
              <w:jc w:val="both"/>
              <w:rPr>
                <w:rFonts w:ascii="Verdana" w:hAnsi="Verdana"/>
                <w:sz w:val="20"/>
                <w:szCs w:val="20"/>
                <w:lang w:val="en-US"/>
              </w:rPr>
            </w:pPr>
          </w:p>
        </w:tc>
      </w:tr>
      <w:tr w:rsidR="00303B45" w:rsidRPr="001119E5" w14:paraId="64F0C24C" w14:textId="77777777" w:rsidTr="008B2C0B">
        <w:tc>
          <w:tcPr>
            <w:tcW w:w="4813" w:type="dxa"/>
            <w:tcBorders>
              <w:top w:val="nil"/>
              <w:left w:val="nil"/>
              <w:bottom w:val="nil"/>
              <w:right w:val="nil"/>
            </w:tcBorders>
          </w:tcPr>
          <w:p w14:paraId="4B161041" w14:textId="64373004"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6</w:t>
            </w:r>
            <w:r w:rsidRPr="00896C2E">
              <w:rPr>
                <w:rFonts w:ascii="Verdana" w:hAnsi="Verdana"/>
                <w:b/>
                <w:bCs/>
                <w:color w:val="0033CC"/>
                <w:sz w:val="20"/>
                <w:szCs w:val="20"/>
              </w:rPr>
              <w:t>:</w:t>
            </w:r>
          </w:p>
          <w:p w14:paraId="727E3913" w14:textId="6548AAEF" w:rsidR="00303B45" w:rsidRPr="001C38D5" w:rsidRDefault="00303B45" w:rsidP="00303B45">
            <w:pPr>
              <w:jc w:val="both"/>
              <w:rPr>
                <w:rFonts w:ascii="Verdana" w:hAnsi="Verdana"/>
                <w:sz w:val="20"/>
                <w:szCs w:val="20"/>
              </w:rPr>
            </w:pPr>
            <w:r w:rsidRPr="00124CF8">
              <w:rPr>
                <w:rFonts w:ascii="Verdana" w:hAnsi="Verdana"/>
                <w:b/>
                <w:bCs/>
                <w:color w:val="0033CC"/>
                <w:sz w:val="20"/>
                <w:szCs w:val="20"/>
              </w:rPr>
              <w:t>Упаковка и маркировка</w:t>
            </w:r>
          </w:p>
        </w:tc>
        <w:tc>
          <w:tcPr>
            <w:tcW w:w="4814" w:type="dxa"/>
            <w:tcBorders>
              <w:top w:val="nil"/>
              <w:left w:val="nil"/>
              <w:bottom w:val="nil"/>
              <w:right w:val="nil"/>
            </w:tcBorders>
          </w:tcPr>
          <w:p w14:paraId="7A4A2589" w14:textId="2DC93547"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5C7E74">
              <w:rPr>
                <w:rFonts w:ascii="Verdana" w:hAnsi="Verdana"/>
                <w:b/>
                <w:bCs/>
                <w:color w:val="0033CC"/>
                <w:sz w:val="20"/>
                <w:szCs w:val="20"/>
                <w:lang w:val="en-US"/>
              </w:rPr>
              <w:t>6</w:t>
            </w:r>
            <w:r>
              <w:rPr>
                <w:rFonts w:ascii="Verdana" w:hAnsi="Verdana"/>
                <w:b/>
                <w:bCs/>
                <w:color w:val="0033CC"/>
                <w:sz w:val="20"/>
                <w:szCs w:val="20"/>
                <w:lang w:val="en-US"/>
              </w:rPr>
              <w:t>:</w:t>
            </w:r>
          </w:p>
          <w:p w14:paraId="6F60858F" w14:textId="3865ADF7" w:rsidR="00303B45" w:rsidRPr="001C38D5" w:rsidRDefault="003C3C59" w:rsidP="00303B45">
            <w:pPr>
              <w:jc w:val="both"/>
              <w:rPr>
                <w:rFonts w:ascii="Verdana" w:hAnsi="Verdana"/>
                <w:sz w:val="20"/>
                <w:szCs w:val="20"/>
                <w:lang w:val="en-US"/>
              </w:rPr>
            </w:pPr>
            <w:r w:rsidRPr="003C3C59">
              <w:rPr>
                <w:rFonts w:ascii="Verdana" w:hAnsi="Verdana"/>
                <w:b/>
                <w:bCs/>
                <w:color w:val="0033CC"/>
                <w:sz w:val="20"/>
                <w:szCs w:val="20"/>
                <w:lang w:val="en-US"/>
              </w:rPr>
              <w:t>Packaging and Labeling</w:t>
            </w:r>
          </w:p>
        </w:tc>
      </w:tr>
      <w:tr w:rsidR="00303B45" w:rsidRPr="00A17013" w14:paraId="3570E998" w14:textId="77777777" w:rsidTr="008B2C0B">
        <w:tc>
          <w:tcPr>
            <w:tcW w:w="4813" w:type="dxa"/>
            <w:tcBorders>
              <w:top w:val="nil"/>
              <w:left w:val="nil"/>
              <w:bottom w:val="nil"/>
              <w:right w:val="nil"/>
            </w:tcBorders>
          </w:tcPr>
          <w:p w14:paraId="1A743323" w14:textId="041A6B3A" w:rsidR="00303B45" w:rsidRPr="00BD7DCE" w:rsidRDefault="00303B45" w:rsidP="00303B45">
            <w:pPr>
              <w:jc w:val="both"/>
              <w:rPr>
                <w:rFonts w:ascii="Verdana" w:hAnsi="Verdana"/>
                <w:sz w:val="20"/>
                <w:szCs w:val="20"/>
              </w:rPr>
            </w:pPr>
            <w:r w:rsidRPr="00BD7DCE">
              <w:rPr>
                <w:rFonts w:ascii="Verdana" w:hAnsi="Verdana"/>
                <w:sz w:val="20"/>
                <w:szCs w:val="20"/>
              </w:rPr>
              <w:t xml:space="preserve">6.1. </w:t>
            </w:r>
            <w:r w:rsidRPr="00F16181">
              <w:rPr>
                <w:rFonts w:ascii="Verdana" w:hAnsi="Verdana"/>
                <w:sz w:val="20"/>
                <w:szCs w:val="20"/>
              </w:rPr>
              <w:t>Стороны руководствуются положениями СПУ (раздел «Упаковка и маркировка»).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76DA72BE" w14:textId="79BB94B6" w:rsidR="00303B45" w:rsidRPr="003C3C59" w:rsidRDefault="003C3C59" w:rsidP="003C3C59">
            <w:pPr>
              <w:jc w:val="both"/>
              <w:rPr>
                <w:rFonts w:ascii="Verdana" w:hAnsi="Verdana"/>
                <w:sz w:val="20"/>
                <w:szCs w:val="20"/>
                <w:lang w:val="en-US"/>
              </w:rPr>
            </w:pPr>
            <w:r>
              <w:rPr>
                <w:rFonts w:ascii="Verdana" w:hAnsi="Verdana"/>
                <w:sz w:val="20"/>
                <w:szCs w:val="20"/>
                <w:lang w:val="en-US"/>
              </w:rPr>
              <w:t xml:space="preserve">6.1. </w:t>
            </w:r>
            <w:r w:rsidRPr="003C3C59">
              <w:rPr>
                <w:rFonts w:ascii="Verdana" w:hAnsi="Verdana"/>
                <w:sz w:val="20"/>
                <w:szCs w:val="20"/>
                <w:lang w:val="en-US"/>
              </w:rPr>
              <w:t>The Parties shall adhere to the provisions of the STC (</w:t>
            </w:r>
            <w:r w:rsidR="00403FE8">
              <w:rPr>
                <w:rFonts w:ascii="Verdana" w:hAnsi="Verdana"/>
                <w:sz w:val="20"/>
                <w:szCs w:val="20"/>
                <w:lang w:val="en-US"/>
              </w:rPr>
              <w:t>clause</w:t>
            </w:r>
            <w:r w:rsidR="00403FE8" w:rsidRPr="003C3C59">
              <w:rPr>
                <w:rFonts w:ascii="Verdana" w:hAnsi="Verdana"/>
                <w:sz w:val="20"/>
                <w:szCs w:val="20"/>
                <w:lang w:val="en-US"/>
              </w:rPr>
              <w:t xml:space="preserve"> </w:t>
            </w:r>
            <w:r w:rsidRPr="003C3C59">
              <w:rPr>
                <w:rFonts w:ascii="Verdana" w:hAnsi="Verdana"/>
                <w:sz w:val="20"/>
                <w:szCs w:val="20"/>
                <w:lang w:val="en-US"/>
              </w:rPr>
              <w:t>“</w:t>
            </w:r>
            <w:r w:rsidR="00784A8A" w:rsidRPr="00784A8A">
              <w:rPr>
                <w:rFonts w:ascii="Verdana" w:hAnsi="Verdana"/>
                <w:sz w:val="20"/>
                <w:szCs w:val="20"/>
                <w:lang w:val="en-US"/>
              </w:rPr>
              <w:t>Packaging and Labeling</w:t>
            </w:r>
            <w:r w:rsidRPr="003C3C59">
              <w:rPr>
                <w:rFonts w:ascii="Verdana" w:hAnsi="Verdana"/>
                <w:sz w:val="20"/>
                <w:szCs w:val="20"/>
                <w:lang w:val="en-US"/>
              </w:rPr>
              <w:t>”). Additional terms agreed upon by the Parties for each individual delivery shall be specified in the respective Orders under this Contract.</w:t>
            </w:r>
          </w:p>
        </w:tc>
      </w:tr>
      <w:tr w:rsidR="00303B45" w:rsidRPr="00A17013" w14:paraId="49BBE423" w14:textId="77777777" w:rsidTr="008B2C0B">
        <w:tc>
          <w:tcPr>
            <w:tcW w:w="4813" w:type="dxa"/>
            <w:tcBorders>
              <w:top w:val="nil"/>
              <w:left w:val="nil"/>
              <w:bottom w:val="nil"/>
              <w:right w:val="nil"/>
            </w:tcBorders>
          </w:tcPr>
          <w:p w14:paraId="0DB35CA3" w14:textId="77777777" w:rsidR="00303B45" w:rsidRPr="003C3C59"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34F58353" w14:textId="77777777" w:rsidR="00303B45" w:rsidRPr="003C3C59" w:rsidRDefault="00303B45" w:rsidP="00303B45">
            <w:pPr>
              <w:jc w:val="both"/>
              <w:rPr>
                <w:rFonts w:ascii="Verdana" w:hAnsi="Verdana"/>
                <w:sz w:val="20"/>
                <w:szCs w:val="20"/>
                <w:lang w:val="en-US"/>
              </w:rPr>
            </w:pPr>
          </w:p>
        </w:tc>
      </w:tr>
      <w:tr w:rsidR="00303B45" w:rsidRPr="001119E5" w14:paraId="6854AB1E" w14:textId="77777777" w:rsidTr="008B2C0B">
        <w:tc>
          <w:tcPr>
            <w:tcW w:w="4813" w:type="dxa"/>
            <w:tcBorders>
              <w:top w:val="nil"/>
              <w:left w:val="nil"/>
              <w:bottom w:val="nil"/>
              <w:right w:val="nil"/>
            </w:tcBorders>
          </w:tcPr>
          <w:p w14:paraId="13AA611F" w14:textId="5A2E9186"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7</w:t>
            </w:r>
            <w:r w:rsidRPr="00896C2E">
              <w:rPr>
                <w:rFonts w:ascii="Verdana" w:hAnsi="Verdana"/>
                <w:b/>
                <w:bCs/>
                <w:color w:val="0033CC"/>
                <w:sz w:val="20"/>
                <w:szCs w:val="20"/>
              </w:rPr>
              <w:t>:</w:t>
            </w:r>
          </w:p>
          <w:p w14:paraId="3C725723" w14:textId="206A2C43" w:rsidR="00303B45" w:rsidRPr="00BD7DCE" w:rsidRDefault="00303B45" w:rsidP="00303B45">
            <w:pPr>
              <w:jc w:val="both"/>
              <w:rPr>
                <w:rFonts w:ascii="Verdana" w:hAnsi="Verdana"/>
                <w:sz w:val="20"/>
                <w:szCs w:val="20"/>
              </w:rPr>
            </w:pPr>
            <w:r w:rsidRPr="00121C6E">
              <w:rPr>
                <w:rFonts w:ascii="Verdana" w:hAnsi="Verdana"/>
                <w:b/>
                <w:bCs/>
                <w:color w:val="0033CC"/>
                <w:sz w:val="20"/>
                <w:szCs w:val="20"/>
              </w:rPr>
              <w:t>Качество и гарантии</w:t>
            </w:r>
          </w:p>
        </w:tc>
        <w:tc>
          <w:tcPr>
            <w:tcW w:w="4814" w:type="dxa"/>
            <w:tcBorders>
              <w:top w:val="nil"/>
              <w:left w:val="nil"/>
              <w:bottom w:val="nil"/>
              <w:right w:val="nil"/>
            </w:tcBorders>
          </w:tcPr>
          <w:p w14:paraId="20531E05" w14:textId="039CDDC8"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4E3B36">
              <w:rPr>
                <w:rFonts w:ascii="Verdana" w:hAnsi="Verdana"/>
                <w:b/>
                <w:bCs/>
                <w:color w:val="0033CC"/>
                <w:sz w:val="20"/>
                <w:szCs w:val="20"/>
                <w:lang w:val="en-US"/>
              </w:rPr>
              <w:t>7</w:t>
            </w:r>
            <w:r>
              <w:rPr>
                <w:rFonts w:ascii="Verdana" w:hAnsi="Verdana"/>
                <w:b/>
                <w:bCs/>
                <w:color w:val="0033CC"/>
                <w:sz w:val="20"/>
                <w:szCs w:val="20"/>
                <w:lang w:val="en-US"/>
              </w:rPr>
              <w:t>:</w:t>
            </w:r>
          </w:p>
          <w:p w14:paraId="0985AD43" w14:textId="7439AB0B" w:rsidR="00303B45" w:rsidRPr="00BD7DCE" w:rsidRDefault="004E3B36" w:rsidP="00303B45">
            <w:pPr>
              <w:jc w:val="both"/>
              <w:rPr>
                <w:rFonts w:ascii="Verdana" w:hAnsi="Verdana"/>
                <w:sz w:val="20"/>
                <w:szCs w:val="20"/>
                <w:lang w:val="en-US"/>
              </w:rPr>
            </w:pPr>
            <w:r w:rsidRPr="004E3B36">
              <w:rPr>
                <w:rFonts w:ascii="Verdana" w:hAnsi="Verdana"/>
                <w:b/>
                <w:bCs/>
                <w:color w:val="0033CC"/>
                <w:sz w:val="20"/>
                <w:szCs w:val="20"/>
                <w:lang w:val="en-US"/>
              </w:rPr>
              <w:t>Quality and Warranties</w:t>
            </w:r>
          </w:p>
        </w:tc>
      </w:tr>
      <w:tr w:rsidR="00303B45" w:rsidRPr="00A17013" w14:paraId="35160AEA" w14:textId="77777777" w:rsidTr="008B2C0B">
        <w:tc>
          <w:tcPr>
            <w:tcW w:w="4813" w:type="dxa"/>
            <w:tcBorders>
              <w:top w:val="nil"/>
              <w:left w:val="nil"/>
              <w:bottom w:val="nil"/>
              <w:right w:val="nil"/>
            </w:tcBorders>
          </w:tcPr>
          <w:p w14:paraId="0B29E61A" w14:textId="4E734F31" w:rsidR="00303B45" w:rsidRPr="000D5647" w:rsidRDefault="00303B45" w:rsidP="00303B45">
            <w:pPr>
              <w:jc w:val="both"/>
              <w:rPr>
                <w:rFonts w:ascii="Verdana" w:hAnsi="Verdana"/>
                <w:sz w:val="20"/>
                <w:szCs w:val="20"/>
              </w:rPr>
            </w:pPr>
            <w:r w:rsidRPr="000D5647">
              <w:rPr>
                <w:rFonts w:ascii="Verdana" w:hAnsi="Verdana"/>
                <w:sz w:val="20"/>
                <w:szCs w:val="20"/>
              </w:rPr>
              <w:t xml:space="preserve">7.1. </w:t>
            </w:r>
            <w:r w:rsidRPr="00FD5F89">
              <w:rPr>
                <w:rFonts w:ascii="Verdana" w:hAnsi="Verdana"/>
                <w:sz w:val="20"/>
                <w:szCs w:val="20"/>
              </w:rPr>
              <w:t>Стороны руководствуются положениями СПУ (раздел «Качество и гарантии»).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616D31A2" w14:textId="22D88581" w:rsidR="00303B45" w:rsidRPr="004E3B36" w:rsidRDefault="004E3B36" w:rsidP="00303B45">
            <w:pPr>
              <w:jc w:val="both"/>
              <w:rPr>
                <w:rFonts w:ascii="Verdana" w:hAnsi="Verdana"/>
                <w:sz w:val="20"/>
                <w:szCs w:val="20"/>
                <w:lang w:val="en-US"/>
              </w:rPr>
            </w:pPr>
            <w:r>
              <w:rPr>
                <w:rFonts w:ascii="Verdana" w:hAnsi="Verdana"/>
                <w:sz w:val="20"/>
                <w:szCs w:val="20"/>
                <w:lang w:val="en-US"/>
              </w:rPr>
              <w:t xml:space="preserve">7.1. </w:t>
            </w:r>
            <w:r w:rsidRPr="004E3B36">
              <w:rPr>
                <w:rFonts w:ascii="Verdana" w:hAnsi="Verdana"/>
                <w:sz w:val="20"/>
                <w:szCs w:val="20"/>
                <w:lang w:val="en-US"/>
              </w:rPr>
              <w:t>The Parties shall adhere to the provisions of the STC (</w:t>
            </w:r>
            <w:r w:rsidR="00403FE8">
              <w:rPr>
                <w:rFonts w:ascii="Verdana" w:hAnsi="Verdana"/>
                <w:sz w:val="20"/>
                <w:szCs w:val="20"/>
                <w:lang w:val="en-US"/>
              </w:rPr>
              <w:t>clause</w:t>
            </w:r>
            <w:r w:rsidR="00403FE8" w:rsidRPr="004E3B36">
              <w:rPr>
                <w:rFonts w:ascii="Verdana" w:hAnsi="Verdana"/>
                <w:sz w:val="20"/>
                <w:szCs w:val="20"/>
                <w:lang w:val="en-US"/>
              </w:rPr>
              <w:t xml:space="preserve"> </w:t>
            </w:r>
            <w:r w:rsidRPr="004E3B36">
              <w:rPr>
                <w:rFonts w:ascii="Verdana" w:hAnsi="Verdana"/>
                <w:sz w:val="20"/>
                <w:szCs w:val="20"/>
                <w:lang w:val="en-US"/>
              </w:rPr>
              <w:t>“Quality and Warranties”). Additional terms agreed upon by the Parties for each individual delivery shall be specified in the respective Orders under this Contract.</w:t>
            </w:r>
          </w:p>
        </w:tc>
      </w:tr>
      <w:tr w:rsidR="00303B45" w:rsidRPr="00A17013" w14:paraId="2201486E" w14:textId="77777777" w:rsidTr="00F21584">
        <w:tc>
          <w:tcPr>
            <w:tcW w:w="4813" w:type="dxa"/>
            <w:tcBorders>
              <w:top w:val="nil"/>
              <w:left w:val="nil"/>
              <w:bottom w:val="nil"/>
              <w:right w:val="nil"/>
            </w:tcBorders>
          </w:tcPr>
          <w:p w14:paraId="18A2CD0E" w14:textId="421C4385" w:rsidR="00303B45" w:rsidRPr="004E3B36"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38A16089" w14:textId="438C9B12" w:rsidR="00303B45" w:rsidRPr="004E3B36" w:rsidRDefault="00303B45" w:rsidP="00303B45">
            <w:pPr>
              <w:jc w:val="both"/>
              <w:rPr>
                <w:rFonts w:ascii="Verdana" w:hAnsi="Verdana"/>
                <w:sz w:val="20"/>
                <w:szCs w:val="20"/>
                <w:lang w:val="en-US"/>
              </w:rPr>
            </w:pPr>
          </w:p>
        </w:tc>
      </w:tr>
      <w:tr w:rsidR="00303B45" w:rsidRPr="00A17013" w14:paraId="0F72E9BB" w14:textId="77777777" w:rsidTr="00F21584">
        <w:tc>
          <w:tcPr>
            <w:tcW w:w="4813" w:type="dxa"/>
            <w:tcBorders>
              <w:top w:val="nil"/>
              <w:left w:val="nil"/>
              <w:bottom w:val="nil"/>
              <w:right w:val="nil"/>
            </w:tcBorders>
          </w:tcPr>
          <w:p w14:paraId="1D94E4B0" w14:textId="0CBD321E"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8</w:t>
            </w:r>
            <w:r w:rsidRPr="00896C2E">
              <w:rPr>
                <w:rFonts w:ascii="Verdana" w:hAnsi="Verdana"/>
                <w:b/>
                <w:bCs/>
                <w:color w:val="0033CC"/>
                <w:sz w:val="20"/>
                <w:szCs w:val="20"/>
              </w:rPr>
              <w:t>:</w:t>
            </w:r>
          </w:p>
          <w:p w14:paraId="31EB6C33" w14:textId="69C65D31" w:rsidR="00303B45" w:rsidRPr="000D5647" w:rsidRDefault="00303B45" w:rsidP="00303B45">
            <w:pPr>
              <w:jc w:val="both"/>
              <w:rPr>
                <w:rFonts w:ascii="Verdana" w:hAnsi="Verdana"/>
                <w:sz w:val="20"/>
                <w:szCs w:val="20"/>
              </w:rPr>
            </w:pPr>
            <w:r w:rsidRPr="00611FB2">
              <w:rPr>
                <w:rFonts w:ascii="Verdana" w:hAnsi="Verdana"/>
                <w:b/>
                <w:bCs/>
                <w:color w:val="0033CC"/>
                <w:sz w:val="20"/>
                <w:szCs w:val="20"/>
              </w:rPr>
              <w:t>Ответственность сторон</w:t>
            </w:r>
          </w:p>
        </w:tc>
        <w:tc>
          <w:tcPr>
            <w:tcW w:w="4814" w:type="dxa"/>
            <w:tcBorders>
              <w:top w:val="nil"/>
              <w:left w:val="nil"/>
              <w:bottom w:val="nil"/>
              <w:right w:val="nil"/>
            </w:tcBorders>
          </w:tcPr>
          <w:p w14:paraId="07F11875" w14:textId="796EFC02"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F96605" w:rsidRPr="00125478">
              <w:rPr>
                <w:rFonts w:ascii="Verdana" w:hAnsi="Verdana"/>
                <w:b/>
                <w:bCs/>
                <w:color w:val="0033CC"/>
                <w:sz w:val="20"/>
                <w:szCs w:val="20"/>
                <w:lang w:val="en-US"/>
              </w:rPr>
              <w:t>8</w:t>
            </w:r>
            <w:r>
              <w:rPr>
                <w:rFonts w:ascii="Verdana" w:hAnsi="Verdana"/>
                <w:b/>
                <w:bCs/>
                <w:color w:val="0033CC"/>
                <w:sz w:val="20"/>
                <w:szCs w:val="20"/>
                <w:lang w:val="en-US"/>
              </w:rPr>
              <w:t>:</w:t>
            </w:r>
          </w:p>
          <w:p w14:paraId="2FA2B127" w14:textId="12C99DA0" w:rsidR="00303B45" w:rsidRPr="000D5647" w:rsidRDefault="00125478" w:rsidP="00303B45">
            <w:pPr>
              <w:jc w:val="both"/>
              <w:rPr>
                <w:rFonts w:ascii="Verdana" w:hAnsi="Verdana"/>
                <w:sz w:val="20"/>
                <w:szCs w:val="20"/>
                <w:lang w:val="en-US"/>
              </w:rPr>
            </w:pPr>
            <w:r w:rsidRPr="00125478">
              <w:rPr>
                <w:rFonts w:ascii="Verdana" w:hAnsi="Verdana"/>
                <w:b/>
                <w:bCs/>
                <w:color w:val="0033CC"/>
                <w:sz w:val="20"/>
                <w:szCs w:val="20"/>
                <w:lang w:val="en-US"/>
              </w:rPr>
              <w:t>Liability of the Parties</w:t>
            </w:r>
          </w:p>
        </w:tc>
      </w:tr>
      <w:tr w:rsidR="00303B45" w:rsidRPr="00A17013" w14:paraId="60D16800" w14:textId="77777777" w:rsidTr="00F21584">
        <w:tc>
          <w:tcPr>
            <w:tcW w:w="4813" w:type="dxa"/>
            <w:tcBorders>
              <w:top w:val="nil"/>
              <w:left w:val="nil"/>
              <w:bottom w:val="nil"/>
              <w:right w:val="nil"/>
            </w:tcBorders>
          </w:tcPr>
          <w:p w14:paraId="52D198D9" w14:textId="2BDD647B" w:rsidR="00303B45" w:rsidRPr="00621559" w:rsidRDefault="00303B45" w:rsidP="00303B45">
            <w:pPr>
              <w:jc w:val="both"/>
              <w:rPr>
                <w:rFonts w:ascii="Verdana" w:hAnsi="Verdana"/>
                <w:sz w:val="20"/>
                <w:szCs w:val="20"/>
              </w:rPr>
            </w:pPr>
            <w:r w:rsidRPr="00621559">
              <w:rPr>
                <w:rFonts w:ascii="Verdana" w:hAnsi="Verdana"/>
                <w:sz w:val="20"/>
                <w:szCs w:val="20"/>
              </w:rPr>
              <w:t>8.1. Стороны признают, что точное выполнение обязательств и строгое соблюдение условий настоящего Контракта являются ключевыми элементами их сотрудничества. Ответственность сторон за нарушение условий Контракта наступает в соответствии с его положениями и действующим законодательством.</w:t>
            </w:r>
          </w:p>
        </w:tc>
        <w:tc>
          <w:tcPr>
            <w:tcW w:w="4814" w:type="dxa"/>
            <w:tcBorders>
              <w:top w:val="nil"/>
              <w:left w:val="nil"/>
              <w:bottom w:val="nil"/>
              <w:right w:val="nil"/>
            </w:tcBorders>
          </w:tcPr>
          <w:p w14:paraId="4DE18C55" w14:textId="5C2FC1E2" w:rsidR="00303B45" w:rsidRPr="00125478" w:rsidRDefault="00125478" w:rsidP="00125478">
            <w:pPr>
              <w:jc w:val="both"/>
              <w:rPr>
                <w:rFonts w:ascii="Verdana" w:hAnsi="Verdana"/>
                <w:sz w:val="20"/>
                <w:szCs w:val="20"/>
                <w:lang w:val="en-US"/>
              </w:rPr>
            </w:pPr>
            <w:r w:rsidRPr="00125478">
              <w:rPr>
                <w:rFonts w:ascii="Verdana" w:hAnsi="Verdana"/>
                <w:sz w:val="20"/>
                <w:szCs w:val="20"/>
                <w:lang w:val="en-US"/>
              </w:rPr>
              <w:t>8.1. The Parties acknowledge that the proper and timely fulfillment of obligations and strict adherence to the terms of this Contract are critical elements of their cooperation. The Parties’ liability for any breach of the Contract shall be determined in accordance with the provisions hereof and the applicable law.</w:t>
            </w:r>
          </w:p>
        </w:tc>
      </w:tr>
      <w:tr w:rsidR="00303B45" w:rsidRPr="00A17013" w14:paraId="108453AC" w14:textId="77777777" w:rsidTr="00F21584">
        <w:tc>
          <w:tcPr>
            <w:tcW w:w="4813" w:type="dxa"/>
            <w:tcBorders>
              <w:top w:val="nil"/>
              <w:left w:val="nil"/>
              <w:bottom w:val="nil"/>
              <w:right w:val="nil"/>
            </w:tcBorders>
          </w:tcPr>
          <w:p w14:paraId="2C312046" w14:textId="77777777" w:rsidR="00303B45" w:rsidRPr="00621559" w:rsidRDefault="00303B45" w:rsidP="00303B45">
            <w:pPr>
              <w:jc w:val="both"/>
              <w:rPr>
                <w:rFonts w:ascii="Verdana" w:hAnsi="Verdana"/>
                <w:sz w:val="20"/>
                <w:szCs w:val="20"/>
              </w:rPr>
            </w:pPr>
            <w:r w:rsidRPr="00621559">
              <w:rPr>
                <w:rFonts w:ascii="Verdana" w:hAnsi="Verdana"/>
                <w:sz w:val="20"/>
                <w:szCs w:val="20"/>
              </w:rPr>
              <w:t xml:space="preserve">8.2. В случае нарушения одной из Сторон своих обязательств по Контракту, другая Сторона обязана уведомить Сторону-нарушителя в письменной форме (далее — </w:t>
            </w:r>
            <w:r w:rsidRPr="005742F6">
              <w:rPr>
                <w:rFonts w:ascii="Verdana" w:hAnsi="Verdana"/>
                <w:b/>
                <w:bCs/>
                <w:sz w:val="20"/>
                <w:szCs w:val="20"/>
              </w:rPr>
              <w:t>«Уведомление о нарушении»</w:t>
            </w:r>
            <w:r w:rsidRPr="00621559">
              <w:rPr>
                <w:rFonts w:ascii="Verdana" w:hAnsi="Verdana"/>
                <w:sz w:val="20"/>
                <w:szCs w:val="20"/>
              </w:rPr>
              <w:t>) в течение 5 (пяти) рабочих дней с момента обнаружения такого нарушения.</w:t>
            </w:r>
          </w:p>
          <w:p w14:paraId="40BF22F6" w14:textId="67184A48" w:rsidR="00303B45" w:rsidRPr="00621559" w:rsidRDefault="00303B45" w:rsidP="00303B45">
            <w:pPr>
              <w:jc w:val="both"/>
              <w:rPr>
                <w:rFonts w:ascii="Verdana" w:hAnsi="Verdana"/>
                <w:sz w:val="20"/>
                <w:szCs w:val="20"/>
              </w:rPr>
            </w:pPr>
            <w:r w:rsidRPr="00621559">
              <w:rPr>
                <w:rFonts w:ascii="Verdana" w:hAnsi="Verdana"/>
                <w:sz w:val="20"/>
                <w:szCs w:val="20"/>
              </w:rPr>
              <w:t xml:space="preserve">8.2.1. Сторона-нарушитель обязана в течение 5 (пяти) рабочих дней с даты </w:t>
            </w:r>
            <w:r w:rsidRPr="00621559">
              <w:rPr>
                <w:rFonts w:ascii="Verdana" w:hAnsi="Verdana"/>
                <w:sz w:val="20"/>
                <w:szCs w:val="20"/>
              </w:rPr>
              <w:lastRenderedPageBreak/>
              <w:t>получения Уведомления о нарушении устранить нарушение или предоставить мотивированный ответ с указанием причин, по которым она не признает факт нарушения.</w:t>
            </w:r>
          </w:p>
          <w:p w14:paraId="78931AE0" w14:textId="30F4E9DB" w:rsidR="00303B45" w:rsidRPr="00621559" w:rsidRDefault="00303B45" w:rsidP="00303B45">
            <w:pPr>
              <w:jc w:val="both"/>
              <w:rPr>
                <w:rFonts w:ascii="Verdana" w:hAnsi="Verdana"/>
                <w:sz w:val="20"/>
                <w:szCs w:val="20"/>
              </w:rPr>
            </w:pPr>
            <w:r w:rsidRPr="00621559">
              <w:rPr>
                <w:rFonts w:ascii="Verdana" w:hAnsi="Verdana"/>
                <w:sz w:val="20"/>
                <w:szCs w:val="20"/>
              </w:rPr>
              <w:t>8.2.</w:t>
            </w:r>
            <w:r>
              <w:rPr>
                <w:rFonts w:ascii="Verdana" w:hAnsi="Verdana"/>
                <w:sz w:val="20"/>
                <w:szCs w:val="20"/>
              </w:rPr>
              <w:t>2</w:t>
            </w:r>
            <w:r w:rsidRPr="00621559">
              <w:rPr>
                <w:rFonts w:ascii="Verdana" w:hAnsi="Verdana"/>
                <w:sz w:val="20"/>
                <w:szCs w:val="20"/>
              </w:rPr>
              <w:t>. Если Сторона-нарушитель не устранит нарушение в установленный срок и не предоставит мотивированный ответ, это считается признанием нарушения, и заинтересованная Сторона вправе применить меры ответственности, предусмотренные настоящим Контрактом.</w:t>
            </w:r>
          </w:p>
        </w:tc>
        <w:tc>
          <w:tcPr>
            <w:tcW w:w="4814" w:type="dxa"/>
            <w:tcBorders>
              <w:top w:val="nil"/>
              <w:left w:val="nil"/>
              <w:bottom w:val="nil"/>
              <w:right w:val="nil"/>
            </w:tcBorders>
          </w:tcPr>
          <w:p w14:paraId="482E5B83" w14:textId="1825228A" w:rsidR="00BA3585" w:rsidRPr="00BA3585" w:rsidRDefault="00BA3585" w:rsidP="00BA3585">
            <w:pPr>
              <w:jc w:val="both"/>
              <w:rPr>
                <w:rFonts w:ascii="Verdana" w:hAnsi="Verdana"/>
                <w:sz w:val="20"/>
                <w:szCs w:val="20"/>
                <w:lang w:val="en-US"/>
              </w:rPr>
            </w:pPr>
            <w:r w:rsidRPr="00BA3585">
              <w:rPr>
                <w:rFonts w:ascii="Verdana" w:hAnsi="Verdana"/>
                <w:sz w:val="20"/>
                <w:szCs w:val="20"/>
                <w:lang w:val="en-US"/>
              </w:rPr>
              <w:lastRenderedPageBreak/>
              <w:t xml:space="preserve">8.2. If one Party fails to perform any of its obligations under this Contract, the other Party shall notify the breaching Party in writing (hereinafter referred to as the </w:t>
            </w:r>
            <w:r w:rsidRPr="008F1A23">
              <w:rPr>
                <w:rFonts w:ascii="Verdana" w:hAnsi="Verdana"/>
                <w:b/>
                <w:bCs/>
                <w:sz w:val="20"/>
                <w:szCs w:val="20"/>
                <w:lang w:val="en-US"/>
              </w:rPr>
              <w:t>“Breach Notice”</w:t>
            </w:r>
            <w:r w:rsidRPr="00BA3585">
              <w:rPr>
                <w:rFonts w:ascii="Verdana" w:hAnsi="Verdana"/>
                <w:sz w:val="20"/>
                <w:szCs w:val="20"/>
                <w:lang w:val="en-US"/>
              </w:rPr>
              <w:t>) within 5 (five) working days from the date the breach is discovered.</w:t>
            </w:r>
          </w:p>
          <w:p w14:paraId="357981D0" w14:textId="77777777" w:rsidR="00BA3585" w:rsidRPr="00BA3585" w:rsidRDefault="00BA3585" w:rsidP="00BA3585">
            <w:pPr>
              <w:jc w:val="both"/>
              <w:rPr>
                <w:rFonts w:ascii="Verdana" w:hAnsi="Verdana"/>
                <w:sz w:val="20"/>
                <w:szCs w:val="20"/>
                <w:lang w:val="en-US"/>
              </w:rPr>
            </w:pPr>
          </w:p>
          <w:p w14:paraId="1175DE82" w14:textId="77777777" w:rsidR="00BA3585" w:rsidRPr="00BA3585" w:rsidRDefault="00BA3585" w:rsidP="00BA3585">
            <w:pPr>
              <w:jc w:val="both"/>
              <w:rPr>
                <w:rFonts w:ascii="Verdana" w:hAnsi="Verdana"/>
                <w:sz w:val="20"/>
                <w:szCs w:val="20"/>
                <w:lang w:val="en-US"/>
              </w:rPr>
            </w:pPr>
            <w:r w:rsidRPr="00BA3585">
              <w:rPr>
                <w:rFonts w:ascii="Verdana" w:hAnsi="Verdana"/>
                <w:sz w:val="20"/>
                <w:szCs w:val="20"/>
                <w:lang w:val="en-US"/>
              </w:rPr>
              <w:t xml:space="preserve">8.2.1. The breaching Party shall, within 5 (five) working days from the date of receipt of </w:t>
            </w:r>
            <w:r w:rsidRPr="00BA3585">
              <w:rPr>
                <w:rFonts w:ascii="Verdana" w:hAnsi="Verdana"/>
                <w:sz w:val="20"/>
                <w:szCs w:val="20"/>
                <w:lang w:val="en-US"/>
              </w:rPr>
              <w:lastRenderedPageBreak/>
              <w:t>the Breach Notice, remedy the breach or provide a reasoned written response stating its grounds for disputing the alleged breach.</w:t>
            </w:r>
          </w:p>
          <w:p w14:paraId="71E5E1D0" w14:textId="77777777" w:rsidR="00BA3585" w:rsidRPr="00BA3585" w:rsidRDefault="00BA3585" w:rsidP="00BA3585">
            <w:pPr>
              <w:jc w:val="both"/>
              <w:rPr>
                <w:rFonts w:ascii="Verdana" w:hAnsi="Verdana"/>
                <w:sz w:val="20"/>
                <w:szCs w:val="20"/>
                <w:lang w:val="en-US"/>
              </w:rPr>
            </w:pPr>
          </w:p>
          <w:p w14:paraId="0A7651CE" w14:textId="77777777" w:rsidR="00B05191" w:rsidRPr="000226F7" w:rsidRDefault="00B05191" w:rsidP="00BA3585">
            <w:pPr>
              <w:jc w:val="both"/>
              <w:rPr>
                <w:rFonts w:ascii="Verdana" w:hAnsi="Verdana"/>
                <w:sz w:val="20"/>
                <w:szCs w:val="20"/>
                <w:lang w:val="en-US"/>
              </w:rPr>
            </w:pPr>
          </w:p>
          <w:p w14:paraId="3E7B053A" w14:textId="23226BA3" w:rsidR="00303B45" w:rsidRPr="0016375E" w:rsidRDefault="00BA3585" w:rsidP="00303B45">
            <w:pPr>
              <w:jc w:val="both"/>
              <w:rPr>
                <w:rFonts w:ascii="Verdana" w:hAnsi="Verdana"/>
                <w:sz w:val="20"/>
                <w:szCs w:val="20"/>
                <w:lang w:val="en-US"/>
              </w:rPr>
            </w:pPr>
            <w:r w:rsidRPr="00BA3585">
              <w:rPr>
                <w:rFonts w:ascii="Verdana" w:hAnsi="Verdana"/>
                <w:sz w:val="20"/>
                <w:szCs w:val="20"/>
                <w:lang w:val="en-US"/>
              </w:rPr>
              <w:t xml:space="preserve">8.2.2. If the breaching Party fails to remedy the breach within the specified timeframe and does not provide a </w:t>
            </w:r>
            <w:r w:rsidR="00892819" w:rsidRPr="00BA3585">
              <w:rPr>
                <w:rFonts w:ascii="Verdana" w:hAnsi="Verdana"/>
                <w:sz w:val="20"/>
                <w:szCs w:val="20"/>
                <w:lang w:val="en-US"/>
              </w:rPr>
              <w:t>reasonable</w:t>
            </w:r>
            <w:r w:rsidRPr="00BA3585">
              <w:rPr>
                <w:rFonts w:ascii="Verdana" w:hAnsi="Verdana"/>
                <w:sz w:val="20"/>
                <w:szCs w:val="20"/>
                <w:lang w:val="en-US"/>
              </w:rPr>
              <w:t xml:space="preserve"> response, such failure shall be deemed an acknowledgment of the breach. In that case, the </w:t>
            </w:r>
            <w:r w:rsidR="0016375E" w:rsidRPr="0016375E">
              <w:rPr>
                <w:rFonts w:ascii="Verdana" w:hAnsi="Verdana"/>
                <w:sz w:val="20"/>
                <w:szCs w:val="20"/>
                <w:lang w:val="en-US"/>
              </w:rPr>
              <w:t xml:space="preserve">interested party </w:t>
            </w:r>
            <w:r w:rsidRPr="00BA3585">
              <w:rPr>
                <w:rFonts w:ascii="Verdana" w:hAnsi="Verdana"/>
                <w:sz w:val="20"/>
                <w:szCs w:val="20"/>
                <w:lang w:val="en-US"/>
              </w:rPr>
              <w:t>shall be entitled to apply the remedies foreseen by this Contract.</w:t>
            </w:r>
          </w:p>
        </w:tc>
      </w:tr>
      <w:tr w:rsidR="00303B45" w:rsidRPr="00A17013" w14:paraId="0B6D80BF" w14:textId="77777777" w:rsidTr="00F21584">
        <w:tc>
          <w:tcPr>
            <w:tcW w:w="4813" w:type="dxa"/>
            <w:tcBorders>
              <w:top w:val="nil"/>
              <w:left w:val="nil"/>
              <w:bottom w:val="nil"/>
              <w:right w:val="nil"/>
            </w:tcBorders>
          </w:tcPr>
          <w:p w14:paraId="1F3FBC33" w14:textId="0F46E3B9" w:rsidR="00303B45" w:rsidRPr="00621559" w:rsidRDefault="00303B45" w:rsidP="00303B45">
            <w:pPr>
              <w:jc w:val="both"/>
              <w:rPr>
                <w:rFonts w:ascii="Verdana" w:hAnsi="Verdana"/>
                <w:sz w:val="20"/>
                <w:szCs w:val="20"/>
              </w:rPr>
            </w:pPr>
            <w:r w:rsidRPr="00621559">
              <w:rPr>
                <w:rFonts w:ascii="Verdana" w:hAnsi="Verdana"/>
                <w:sz w:val="20"/>
                <w:szCs w:val="20"/>
              </w:rPr>
              <w:lastRenderedPageBreak/>
              <w:t xml:space="preserve">8.3. Неустойка начисляется с момента </w:t>
            </w:r>
            <w:r w:rsidRPr="001D47D1">
              <w:rPr>
                <w:rFonts w:ascii="Verdana" w:hAnsi="Verdana"/>
                <w:sz w:val="20"/>
                <w:szCs w:val="20"/>
              </w:rPr>
              <w:t xml:space="preserve">с момента возникновения нарушения обязательства </w:t>
            </w:r>
            <w:r w:rsidRPr="00621559">
              <w:rPr>
                <w:rFonts w:ascii="Verdana" w:hAnsi="Verdana"/>
                <w:sz w:val="20"/>
                <w:szCs w:val="20"/>
              </w:rPr>
              <w:t xml:space="preserve">и до момента его фактического исполнения или расторжения Контракта. </w:t>
            </w:r>
          </w:p>
          <w:p w14:paraId="6B23AF9D" w14:textId="77777777" w:rsidR="00303B45" w:rsidRPr="00621559" w:rsidRDefault="00303B45" w:rsidP="00303B45">
            <w:pPr>
              <w:jc w:val="both"/>
              <w:rPr>
                <w:rFonts w:ascii="Verdana" w:hAnsi="Verdana"/>
                <w:sz w:val="20"/>
                <w:szCs w:val="20"/>
              </w:rPr>
            </w:pPr>
            <w:r w:rsidRPr="00621559">
              <w:rPr>
                <w:rFonts w:ascii="Verdana" w:hAnsi="Verdana"/>
                <w:sz w:val="20"/>
                <w:szCs w:val="20"/>
              </w:rPr>
              <w:t xml:space="preserve">8.3.1. Неустойка подлежит уплате Стороной, допустившей нарушение, в пользу другой Стороны в течение 30 (тридцати) банковских дней с даты получения письменного требования об уплате неустойки (далее — </w:t>
            </w:r>
            <w:r w:rsidRPr="007364D1">
              <w:rPr>
                <w:rFonts w:ascii="Verdana" w:hAnsi="Verdana"/>
                <w:b/>
                <w:bCs/>
                <w:sz w:val="20"/>
                <w:szCs w:val="20"/>
              </w:rPr>
              <w:t>«Требование об уплате неустойки»</w:t>
            </w:r>
            <w:r w:rsidRPr="00621559">
              <w:rPr>
                <w:rFonts w:ascii="Verdana" w:hAnsi="Verdana"/>
                <w:sz w:val="20"/>
                <w:szCs w:val="20"/>
              </w:rPr>
              <w:t xml:space="preserve">). </w:t>
            </w:r>
          </w:p>
          <w:p w14:paraId="531517FD" w14:textId="77777777" w:rsidR="00303B45" w:rsidRPr="00621559" w:rsidRDefault="00303B45" w:rsidP="00303B45">
            <w:pPr>
              <w:jc w:val="both"/>
              <w:rPr>
                <w:rFonts w:ascii="Verdana" w:hAnsi="Verdana"/>
                <w:sz w:val="20"/>
                <w:szCs w:val="20"/>
              </w:rPr>
            </w:pPr>
            <w:r w:rsidRPr="00621559">
              <w:rPr>
                <w:rFonts w:ascii="Verdana" w:hAnsi="Verdana"/>
                <w:sz w:val="20"/>
                <w:szCs w:val="20"/>
              </w:rPr>
              <w:t>8.3.2. Все расходы, связанные с перечислением неустойки, несет Сторона, допустившая нарушение и не входят в сумму неустойки.</w:t>
            </w:r>
          </w:p>
          <w:p w14:paraId="6B462BC9" w14:textId="77777777" w:rsidR="00303B45" w:rsidRPr="00621559" w:rsidRDefault="00303B45" w:rsidP="00303B45">
            <w:pPr>
              <w:jc w:val="both"/>
              <w:rPr>
                <w:rFonts w:ascii="Verdana" w:hAnsi="Verdana"/>
                <w:sz w:val="20"/>
                <w:szCs w:val="20"/>
              </w:rPr>
            </w:pPr>
            <w:r w:rsidRPr="00621559">
              <w:rPr>
                <w:rFonts w:ascii="Verdana" w:hAnsi="Verdana"/>
                <w:sz w:val="20"/>
                <w:szCs w:val="20"/>
              </w:rPr>
              <w:t>8.3.3. Уплата неустойки или возмещение убытков не освобождает Сторону от выполнения своих обязательств по Контракту, если Стороны не договорились в письменной форме об ином.</w:t>
            </w:r>
          </w:p>
          <w:p w14:paraId="1CB2BE2B" w14:textId="759DC836" w:rsidR="00303B45" w:rsidRPr="00621559" w:rsidRDefault="00303B45" w:rsidP="00303B45">
            <w:pPr>
              <w:jc w:val="both"/>
              <w:rPr>
                <w:rFonts w:ascii="Verdana" w:hAnsi="Verdana"/>
                <w:sz w:val="20"/>
                <w:szCs w:val="20"/>
              </w:rPr>
            </w:pPr>
            <w:r w:rsidRPr="00621559">
              <w:rPr>
                <w:rFonts w:ascii="Verdana" w:hAnsi="Verdana"/>
                <w:sz w:val="20"/>
                <w:szCs w:val="20"/>
              </w:rPr>
              <w:t>8.3.4. В случае, если вследствие нарушения одной Стороной своих обязательств по Контракту другая Сторона понесла убытки, она вправе требовать от нарушившей Стороны возмещения прямых реальных убытков, не покрытых неустойкой. Упущенная выгода возмещению не подлежит.</w:t>
            </w:r>
          </w:p>
        </w:tc>
        <w:tc>
          <w:tcPr>
            <w:tcW w:w="4814" w:type="dxa"/>
            <w:tcBorders>
              <w:top w:val="nil"/>
              <w:left w:val="nil"/>
              <w:bottom w:val="nil"/>
              <w:right w:val="nil"/>
            </w:tcBorders>
          </w:tcPr>
          <w:p w14:paraId="472030F6" w14:textId="76089039" w:rsidR="00892819" w:rsidRPr="00892819" w:rsidRDefault="00892819" w:rsidP="00892819">
            <w:pPr>
              <w:jc w:val="both"/>
              <w:rPr>
                <w:rFonts w:ascii="Verdana" w:hAnsi="Verdana"/>
                <w:sz w:val="20"/>
                <w:szCs w:val="20"/>
                <w:lang w:val="en-US"/>
              </w:rPr>
            </w:pPr>
            <w:r w:rsidRPr="00892819">
              <w:rPr>
                <w:rFonts w:ascii="Verdana" w:hAnsi="Verdana"/>
                <w:sz w:val="20"/>
                <w:szCs w:val="20"/>
                <w:lang w:val="en-US"/>
              </w:rPr>
              <w:t xml:space="preserve">8.3. Any liquidated damages </w:t>
            </w:r>
            <w:proofErr w:type="gramStart"/>
            <w:r w:rsidRPr="00892819">
              <w:rPr>
                <w:rFonts w:ascii="Verdana" w:hAnsi="Verdana"/>
                <w:sz w:val="20"/>
                <w:szCs w:val="20"/>
                <w:lang w:val="en-US"/>
              </w:rPr>
              <w:t>accrues</w:t>
            </w:r>
            <w:proofErr w:type="gramEnd"/>
            <w:r w:rsidRPr="00892819">
              <w:rPr>
                <w:rFonts w:ascii="Verdana" w:hAnsi="Verdana"/>
                <w:sz w:val="20"/>
                <w:szCs w:val="20"/>
                <w:lang w:val="en-US"/>
              </w:rPr>
              <w:t xml:space="preserve"> from the moment the obligation is breached until its actual fulfillment or the termination of the Contract.</w:t>
            </w:r>
          </w:p>
          <w:p w14:paraId="39033AFD" w14:textId="77777777" w:rsidR="00892819" w:rsidRPr="00892819" w:rsidRDefault="00892819" w:rsidP="00892819">
            <w:pPr>
              <w:jc w:val="both"/>
              <w:rPr>
                <w:rFonts w:ascii="Verdana" w:hAnsi="Verdana"/>
                <w:sz w:val="20"/>
                <w:szCs w:val="20"/>
                <w:lang w:val="en-US"/>
              </w:rPr>
            </w:pPr>
          </w:p>
          <w:p w14:paraId="4BFACBC9" w14:textId="77777777" w:rsidR="00892819" w:rsidRPr="00892819" w:rsidRDefault="00892819" w:rsidP="00892819">
            <w:pPr>
              <w:jc w:val="both"/>
              <w:rPr>
                <w:rFonts w:ascii="Verdana" w:hAnsi="Verdana"/>
                <w:sz w:val="20"/>
                <w:szCs w:val="20"/>
                <w:lang w:val="en-US"/>
              </w:rPr>
            </w:pPr>
            <w:r w:rsidRPr="00892819">
              <w:rPr>
                <w:rFonts w:ascii="Verdana" w:hAnsi="Verdana"/>
                <w:sz w:val="20"/>
                <w:szCs w:val="20"/>
                <w:lang w:val="en-US"/>
              </w:rPr>
              <w:t xml:space="preserve">8.3.1. The Party responsible for the breach shall pay the accrued contractual penalty to the other Party within 30 (thirty) banking days from the date of receiving a written demand for payment (hereinafter the </w:t>
            </w:r>
            <w:r w:rsidRPr="003F3ABE">
              <w:rPr>
                <w:rFonts w:ascii="Verdana" w:hAnsi="Verdana"/>
                <w:b/>
                <w:bCs/>
                <w:sz w:val="20"/>
                <w:szCs w:val="20"/>
                <w:lang w:val="en-US"/>
              </w:rPr>
              <w:t>“Penalty Demand”</w:t>
            </w:r>
            <w:r w:rsidRPr="00892819">
              <w:rPr>
                <w:rFonts w:ascii="Verdana" w:hAnsi="Verdana"/>
                <w:sz w:val="20"/>
                <w:szCs w:val="20"/>
                <w:lang w:val="en-US"/>
              </w:rPr>
              <w:t>).</w:t>
            </w:r>
          </w:p>
          <w:p w14:paraId="6F68A99F" w14:textId="77777777" w:rsidR="00892819" w:rsidRPr="00892819" w:rsidRDefault="00892819" w:rsidP="00892819">
            <w:pPr>
              <w:jc w:val="both"/>
              <w:rPr>
                <w:rFonts w:ascii="Verdana" w:hAnsi="Verdana"/>
                <w:sz w:val="20"/>
                <w:szCs w:val="20"/>
                <w:lang w:val="en-US"/>
              </w:rPr>
            </w:pPr>
          </w:p>
          <w:p w14:paraId="1D401D2B" w14:textId="77777777" w:rsidR="00892819" w:rsidRPr="00892819" w:rsidRDefault="00892819" w:rsidP="00892819">
            <w:pPr>
              <w:jc w:val="both"/>
              <w:rPr>
                <w:rFonts w:ascii="Verdana" w:hAnsi="Verdana"/>
                <w:sz w:val="20"/>
                <w:szCs w:val="20"/>
                <w:lang w:val="en-US"/>
              </w:rPr>
            </w:pPr>
            <w:r w:rsidRPr="00892819">
              <w:rPr>
                <w:rFonts w:ascii="Verdana" w:hAnsi="Verdana"/>
                <w:sz w:val="20"/>
                <w:szCs w:val="20"/>
                <w:lang w:val="en-US"/>
              </w:rPr>
              <w:t>8.3.2. All costs associated with transferring the contractual penalty shall be borne by the breaching Party and are not included in the penalty amount.</w:t>
            </w:r>
          </w:p>
          <w:p w14:paraId="3A8D2C5F" w14:textId="77777777" w:rsidR="00892819" w:rsidRPr="00892819" w:rsidRDefault="00892819" w:rsidP="00892819">
            <w:pPr>
              <w:jc w:val="both"/>
              <w:rPr>
                <w:rFonts w:ascii="Verdana" w:hAnsi="Verdana"/>
                <w:sz w:val="20"/>
                <w:szCs w:val="20"/>
                <w:lang w:val="en-US"/>
              </w:rPr>
            </w:pPr>
            <w:r w:rsidRPr="00892819">
              <w:rPr>
                <w:rFonts w:ascii="Verdana" w:hAnsi="Verdana"/>
                <w:sz w:val="20"/>
                <w:szCs w:val="20"/>
                <w:lang w:val="en-US"/>
              </w:rPr>
              <w:t>8.3.3. The payment of a contractual penalty or the compensation of damages does not release the breaching Party from fulfilling its obligations under the Contract unless the Parties have agreed otherwise in writing.</w:t>
            </w:r>
          </w:p>
          <w:p w14:paraId="10363A76" w14:textId="50D2BBF6" w:rsidR="00303B45" w:rsidRPr="00892819" w:rsidRDefault="00892819" w:rsidP="00303B45">
            <w:pPr>
              <w:jc w:val="both"/>
              <w:rPr>
                <w:rFonts w:ascii="Verdana" w:hAnsi="Verdana"/>
                <w:sz w:val="20"/>
                <w:szCs w:val="20"/>
                <w:lang w:val="en-US"/>
              </w:rPr>
            </w:pPr>
            <w:r w:rsidRPr="00892819">
              <w:rPr>
                <w:rFonts w:ascii="Verdana" w:hAnsi="Verdana"/>
                <w:sz w:val="20"/>
                <w:szCs w:val="20"/>
                <w:lang w:val="en-US"/>
              </w:rPr>
              <w:t>8.3.4. If, due to a Party’s breach of its obligations under this Contract, the other Party incurs losses not covered by the contractual penalty, the aggrieved Party may claim compensation for direct actual damages not covered by the penalty. Indirect, consequential, or lost profits shall not be subject to compensation.</w:t>
            </w:r>
          </w:p>
        </w:tc>
      </w:tr>
      <w:tr w:rsidR="00303B45" w:rsidRPr="00A17013" w14:paraId="6A0048DF" w14:textId="77777777" w:rsidTr="00F21584">
        <w:tc>
          <w:tcPr>
            <w:tcW w:w="4813" w:type="dxa"/>
            <w:tcBorders>
              <w:top w:val="nil"/>
              <w:left w:val="nil"/>
              <w:bottom w:val="nil"/>
              <w:right w:val="nil"/>
            </w:tcBorders>
          </w:tcPr>
          <w:p w14:paraId="04494697" w14:textId="77777777" w:rsidR="00303B45" w:rsidRPr="00621559" w:rsidRDefault="00303B45" w:rsidP="00303B45">
            <w:pPr>
              <w:jc w:val="both"/>
              <w:rPr>
                <w:rFonts w:ascii="Verdana" w:hAnsi="Verdana"/>
                <w:sz w:val="20"/>
                <w:szCs w:val="20"/>
              </w:rPr>
            </w:pPr>
            <w:r w:rsidRPr="00621559">
              <w:rPr>
                <w:rFonts w:ascii="Verdana" w:hAnsi="Verdana"/>
                <w:sz w:val="20"/>
                <w:szCs w:val="20"/>
              </w:rPr>
              <w:t>8.4. Ответственность Поставщика:</w:t>
            </w:r>
          </w:p>
          <w:p w14:paraId="0A25C7F4" w14:textId="77777777" w:rsidR="00303B45" w:rsidRPr="00621559" w:rsidRDefault="00303B45" w:rsidP="00303B45">
            <w:pPr>
              <w:jc w:val="both"/>
              <w:rPr>
                <w:rFonts w:ascii="Verdana" w:hAnsi="Verdana"/>
                <w:sz w:val="20"/>
                <w:szCs w:val="20"/>
              </w:rPr>
            </w:pPr>
            <w:r w:rsidRPr="00621559">
              <w:rPr>
                <w:rFonts w:ascii="Verdana" w:hAnsi="Verdana"/>
                <w:sz w:val="20"/>
                <w:szCs w:val="20"/>
              </w:rPr>
              <w:t>8.4.1. Поставщик несет полную ответственность за соответствие Товара всем требованиям, установленным в настоящем Контракте, Заказах, приложениях и документах, включая СПУ, в части технических характеристик, качества, количества, комплектности, упаковки и маркировки.</w:t>
            </w:r>
          </w:p>
          <w:p w14:paraId="66749ED9" w14:textId="77777777" w:rsidR="00303B45" w:rsidRPr="00621559" w:rsidRDefault="00303B45" w:rsidP="00303B45">
            <w:pPr>
              <w:jc w:val="both"/>
              <w:rPr>
                <w:rFonts w:ascii="Verdana" w:hAnsi="Verdana"/>
                <w:sz w:val="20"/>
                <w:szCs w:val="20"/>
              </w:rPr>
            </w:pPr>
            <w:r w:rsidRPr="00621559">
              <w:rPr>
                <w:rFonts w:ascii="Verdana" w:hAnsi="Verdana"/>
                <w:sz w:val="20"/>
                <w:szCs w:val="20"/>
              </w:rPr>
              <w:t>a. В случае нарушения Поставщиком сроков поставки Товара, установленного в Заказе, Поставщик уплачивает Покупателю неустойку в виде пени в размере 0,1% от стоимости просроченного к поставке Товара за каждый день просрочки, но не более 5% от стоимости данного Товара.</w:t>
            </w:r>
          </w:p>
          <w:p w14:paraId="22FEE86A" w14:textId="77777777" w:rsidR="00303B45" w:rsidRPr="00621559" w:rsidRDefault="00303B45" w:rsidP="00303B45">
            <w:pPr>
              <w:jc w:val="both"/>
              <w:rPr>
                <w:rFonts w:ascii="Verdana" w:hAnsi="Verdana"/>
                <w:sz w:val="20"/>
                <w:szCs w:val="20"/>
              </w:rPr>
            </w:pPr>
            <w:r w:rsidRPr="00621559">
              <w:rPr>
                <w:rFonts w:ascii="Verdana" w:hAnsi="Verdana"/>
                <w:sz w:val="20"/>
                <w:szCs w:val="20"/>
              </w:rPr>
              <w:t xml:space="preserve">b. В случае непоставки или недопоставки Товара Поставщик уплачивает Покупателю </w:t>
            </w:r>
            <w:r w:rsidRPr="00621559">
              <w:rPr>
                <w:rFonts w:ascii="Verdana" w:hAnsi="Verdana"/>
                <w:sz w:val="20"/>
                <w:szCs w:val="20"/>
              </w:rPr>
              <w:lastRenderedPageBreak/>
              <w:t>неустойку в размере 5% от стоимости непоставленного или недопоставленного Товара и обязуется за свой счет допоставить недостающий Товар в сроки, согласованные Сторонами.</w:t>
            </w:r>
          </w:p>
          <w:p w14:paraId="2826EE78" w14:textId="77777777" w:rsidR="00303B45" w:rsidRPr="00621559" w:rsidRDefault="00303B45" w:rsidP="00303B45">
            <w:pPr>
              <w:jc w:val="both"/>
              <w:rPr>
                <w:rFonts w:ascii="Verdana" w:hAnsi="Verdana"/>
                <w:sz w:val="20"/>
                <w:szCs w:val="20"/>
              </w:rPr>
            </w:pPr>
            <w:r w:rsidRPr="00621559">
              <w:rPr>
                <w:rFonts w:ascii="Verdana" w:hAnsi="Verdana"/>
                <w:sz w:val="20"/>
                <w:szCs w:val="20"/>
              </w:rPr>
              <w:t>c. В случае поставки некомплектного или некачественного Товара Поставщик уплачивает Покупателю неустойку в размере 0,1% от стоимости такого Товара за каждый день до момента устранения недостатков или замены Товара, но не более 5% от стоимости такого Товара.</w:t>
            </w:r>
          </w:p>
          <w:p w14:paraId="789741C4" w14:textId="77777777" w:rsidR="00303B45" w:rsidRPr="00621559" w:rsidRDefault="00303B45" w:rsidP="00303B45">
            <w:pPr>
              <w:jc w:val="both"/>
              <w:rPr>
                <w:rFonts w:ascii="Verdana" w:hAnsi="Verdana"/>
                <w:sz w:val="20"/>
                <w:szCs w:val="20"/>
              </w:rPr>
            </w:pPr>
            <w:r w:rsidRPr="00621559">
              <w:rPr>
                <w:rFonts w:ascii="Verdana" w:hAnsi="Verdana"/>
                <w:sz w:val="20"/>
                <w:szCs w:val="20"/>
              </w:rPr>
              <w:t xml:space="preserve">d. В случае поставки Товара ненадлежащего качества Поставщик обязан за свой счет заменить Товар на качественный или устранить выявленные недостатки в течение установленного в Контракте срока. </w:t>
            </w:r>
          </w:p>
          <w:p w14:paraId="5DC2E3AD" w14:textId="77777777" w:rsidR="00303B45" w:rsidRPr="00621559" w:rsidRDefault="00303B45" w:rsidP="00303B45">
            <w:pPr>
              <w:jc w:val="both"/>
              <w:rPr>
                <w:rFonts w:ascii="Verdana" w:hAnsi="Verdana"/>
                <w:sz w:val="20"/>
                <w:szCs w:val="20"/>
              </w:rPr>
            </w:pPr>
            <w:r w:rsidRPr="00621559">
              <w:rPr>
                <w:rFonts w:ascii="Verdana" w:hAnsi="Verdana"/>
                <w:sz w:val="20"/>
                <w:szCs w:val="20"/>
              </w:rPr>
              <w:t>e. В случае непредоставления Поставщиком документов, предусмотренных Контрактом или Заказом, в установленные сроки, Поставщик уплачивает Покупателю неустойку в размере 0,1% от стоимости Товара, к которому относятся документы, за каждый день просрочки, но не более 5% от стоимости данного Товара.</w:t>
            </w:r>
          </w:p>
          <w:p w14:paraId="18A55E35" w14:textId="77777777" w:rsidR="00303B45" w:rsidRPr="00621559" w:rsidRDefault="00303B45" w:rsidP="00303B45">
            <w:pPr>
              <w:jc w:val="both"/>
              <w:rPr>
                <w:rFonts w:ascii="Verdana" w:hAnsi="Verdana"/>
                <w:sz w:val="20"/>
                <w:szCs w:val="20"/>
              </w:rPr>
            </w:pPr>
            <w:r w:rsidRPr="00621559">
              <w:rPr>
                <w:rFonts w:ascii="Verdana" w:hAnsi="Verdana"/>
                <w:sz w:val="20"/>
                <w:szCs w:val="20"/>
              </w:rPr>
              <w:t>8.4.2. Если Поставщик не заменил Товар или не устранил недостатки в установленный срок, Покупатель вправе:</w:t>
            </w:r>
          </w:p>
          <w:p w14:paraId="1B1BE27C" w14:textId="77777777" w:rsidR="00303B45" w:rsidRPr="00621559" w:rsidRDefault="00303B45" w:rsidP="00303B45">
            <w:pPr>
              <w:jc w:val="both"/>
              <w:rPr>
                <w:rFonts w:ascii="Verdana" w:hAnsi="Verdana"/>
                <w:sz w:val="20"/>
                <w:szCs w:val="20"/>
              </w:rPr>
            </w:pPr>
            <w:r w:rsidRPr="00621559">
              <w:rPr>
                <w:rFonts w:ascii="Verdana" w:hAnsi="Verdana"/>
                <w:sz w:val="20"/>
                <w:szCs w:val="20"/>
              </w:rPr>
              <w:t>a. Взыскать с Поставщика штраф в размере 30% от стоимости ненадлежащего Товара;</w:t>
            </w:r>
          </w:p>
          <w:p w14:paraId="17CC709D" w14:textId="77777777" w:rsidR="00303B45" w:rsidRPr="00621559" w:rsidRDefault="00303B45" w:rsidP="00303B45">
            <w:pPr>
              <w:jc w:val="both"/>
              <w:rPr>
                <w:rFonts w:ascii="Verdana" w:hAnsi="Verdana"/>
                <w:sz w:val="20"/>
                <w:szCs w:val="20"/>
              </w:rPr>
            </w:pPr>
            <w:r w:rsidRPr="00621559">
              <w:rPr>
                <w:rFonts w:ascii="Verdana" w:hAnsi="Verdana"/>
                <w:sz w:val="20"/>
                <w:szCs w:val="20"/>
              </w:rPr>
              <w:t>b. Устранить недостатки самостоятельно или с привлечением третьих лиц, а Поставщик обязуется возместить Покупателю понесенные расходы на основании документально подтвержденных затрат с соответственным продлением гарантийного периода на Товар.</w:t>
            </w:r>
          </w:p>
          <w:p w14:paraId="1908E80A" w14:textId="77777777" w:rsidR="00303B45" w:rsidRPr="00621559" w:rsidRDefault="00303B45" w:rsidP="00303B45">
            <w:pPr>
              <w:jc w:val="both"/>
              <w:rPr>
                <w:rFonts w:ascii="Verdana" w:hAnsi="Verdana"/>
                <w:sz w:val="20"/>
                <w:szCs w:val="20"/>
              </w:rPr>
            </w:pPr>
            <w:r w:rsidRPr="00621559">
              <w:rPr>
                <w:rFonts w:ascii="Verdana" w:hAnsi="Verdana"/>
                <w:sz w:val="20"/>
                <w:szCs w:val="20"/>
              </w:rPr>
              <w:t>8.4.3. В случае существенных недостатков Товара (неустранимых недостатков, недостатков, которые не могут быть устранены без несоразмерных расходов или времени, выявляющихся неоднократно или вновь после устранения), обнаруженных в течение гарантийного срока, Покупатель вправе по своему выбору:</w:t>
            </w:r>
          </w:p>
          <w:p w14:paraId="05BA9989" w14:textId="77777777" w:rsidR="00303B45" w:rsidRPr="00621559" w:rsidRDefault="00303B45" w:rsidP="00303B45">
            <w:pPr>
              <w:jc w:val="both"/>
              <w:rPr>
                <w:rFonts w:ascii="Verdana" w:hAnsi="Verdana"/>
                <w:sz w:val="20"/>
                <w:szCs w:val="20"/>
              </w:rPr>
            </w:pPr>
            <w:r w:rsidRPr="00621559">
              <w:rPr>
                <w:rFonts w:ascii="Verdana" w:hAnsi="Verdana"/>
                <w:sz w:val="20"/>
                <w:szCs w:val="20"/>
              </w:rPr>
              <w:t>a. Потребовать замены Товара ненадлежащего качества на Товар, соответствующий условиям Контракта (Заказа);</w:t>
            </w:r>
          </w:p>
          <w:p w14:paraId="62A0BE56" w14:textId="77777777" w:rsidR="00303B45" w:rsidRPr="00621559" w:rsidRDefault="00303B45" w:rsidP="00303B45">
            <w:pPr>
              <w:jc w:val="both"/>
              <w:rPr>
                <w:rFonts w:ascii="Verdana" w:hAnsi="Verdana"/>
                <w:sz w:val="20"/>
                <w:szCs w:val="20"/>
              </w:rPr>
            </w:pPr>
            <w:r w:rsidRPr="00621559">
              <w:rPr>
                <w:rFonts w:ascii="Verdana" w:hAnsi="Verdana"/>
                <w:sz w:val="20"/>
                <w:szCs w:val="20"/>
              </w:rPr>
              <w:t>b. Отказаться от исполнения Заказа в части поставки некачественного Товара и потребовать возврата уплаченной за него суммы.</w:t>
            </w:r>
          </w:p>
          <w:p w14:paraId="4BB2D178" w14:textId="77777777" w:rsidR="00303B45" w:rsidRPr="00621559" w:rsidRDefault="00303B45" w:rsidP="00303B45">
            <w:pPr>
              <w:jc w:val="both"/>
              <w:rPr>
                <w:rFonts w:ascii="Verdana" w:hAnsi="Verdana"/>
                <w:sz w:val="20"/>
                <w:szCs w:val="20"/>
              </w:rPr>
            </w:pPr>
            <w:r w:rsidRPr="00621559">
              <w:rPr>
                <w:rFonts w:ascii="Verdana" w:hAnsi="Verdana"/>
                <w:sz w:val="20"/>
                <w:szCs w:val="20"/>
              </w:rPr>
              <w:t xml:space="preserve">8.4.4. В случае предъявления Покупателю претензий, исков или требований со стороны третьих лиц, связанных с нарушением прав интеллектуальной </w:t>
            </w:r>
            <w:r w:rsidRPr="00621559">
              <w:rPr>
                <w:rFonts w:ascii="Verdana" w:hAnsi="Verdana"/>
                <w:sz w:val="20"/>
                <w:szCs w:val="20"/>
              </w:rPr>
              <w:lastRenderedPageBreak/>
              <w:t>собственности в отношении Товара, Поставщик обязуется:</w:t>
            </w:r>
          </w:p>
          <w:p w14:paraId="261AB579" w14:textId="77777777" w:rsidR="00303B45" w:rsidRPr="00621559" w:rsidRDefault="00303B45" w:rsidP="00303B45">
            <w:pPr>
              <w:jc w:val="both"/>
              <w:rPr>
                <w:rFonts w:ascii="Verdana" w:hAnsi="Verdana"/>
                <w:sz w:val="20"/>
                <w:szCs w:val="20"/>
              </w:rPr>
            </w:pPr>
            <w:r w:rsidRPr="00621559">
              <w:rPr>
                <w:rFonts w:ascii="Verdana" w:hAnsi="Verdana"/>
                <w:sz w:val="20"/>
                <w:szCs w:val="20"/>
              </w:rPr>
              <w:t>a. Незамедлительно принять на себя урегулирование таких претензий или исков за свой счет;</w:t>
            </w:r>
          </w:p>
          <w:p w14:paraId="69B0A45E" w14:textId="77777777" w:rsidR="00303B45" w:rsidRPr="00621559" w:rsidRDefault="00303B45" w:rsidP="00303B45">
            <w:pPr>
              <w:jc w:val="both"/>
              <w:rPr>
                <w:rFonts w:ascii="Verdana" w:hAnsi="Verdana"/>
                <w:sz w:val="20"/>
                <w:szCs w:val="20"/>
              </w:rPr>
            </w:pPr>
            <w:r w:rsidRPr="00621559">
              <w:rPr>
                <w:rFonts w:ascii="Verdana" w:hAnsi="Verdana"/>
                <w:sz w:val="20"/>
                <w:szCs w:val="20"/>
              </w:rPr>
              <w:t>b. Возместить Покупателю все понесенные убытки, расходы и издержки (включая судебные расходы и расходы на юридическую помощь), связанные с такими претензиями или исками;</w:t>
            </w:r>
          </w:p>
          <w:p w14:paraId="4B275F5E" w14:textId="40724BC2" w:rsidR="00303B45" w:rsidRPr="00621559" w:rsidRDefault="00303B45" w:rsidP="00303B45">
            <w:pPr>
              <w:jc w:val="both"/>
              <w:rPr>
                <w:rFonts w:ascii="Verdana" w:hAnsi="Verdana"/>
                <w:sz w:val="20"/>
                <w:szCs w:val="20"/>
              </w:rPr>
            </w:pPr>
            <w:r w:rsidRPr="00621559">
              <w:rPr>
                <w:rFonts w:ascii="Verdana" w:hAnsi="Verdana"/>
                <w:sz w:val="20"/>
                <w:szCs w:val="20"/>
              </w:rPr>
              <w:t>c. По требованию Покупателя предоставить альтернативный Товар, не нарушающий права третьих лиц, или вернуть уплаченную за Товар сумму.</w:t>
            </w:r>
          </w:p>
        </w:tc>
        <w:tc>
          <w:tcPr>
            <w:tcW w:w="4814" w:type="dxa"/>
            <w:tcBorders>
              <w:top w:val="nil"/>
              <w:left w:val="nil"/>
              <w:bottom w:val="nil"/>
              <w:right w:val="nil"/>
            </w:tcBorders>
          </w:tcPr>
          <w:p w14:paraId="5D07BC4E"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lastRenderedPageBreak/>
              <w:t>8.4. Supplier’s Liability:</w:t>
            </w:r>
          </w:p>
          <w:p w14:paraId="1F71AA54"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8.4.1. The Supplier bears full responsibility for ensuring that the Goods meet all requirements specified in this Contract, the Orders, appendices, and documents, including the STC, with respect to technical specifications, quality, quantity, completeness, packaging, and labeling.</w:t>
            </w:r>
          </w:p>
          <w:p w14:paraId="66A01907" w14:textId="77777777" w:rsidR="00530F95" w:rsidRPr="00530F95" w:rsidRDefault="00530F95" w:rsidP="00530F95">
            <w:pPr>
              <w:jc w:val="both"/>
              <w:rPr>
                <w:rFonts w:ascii="Verdana" w:hAnsi="Verdana"/>
                <w:sz w:val="20"/>
                <w:szCs w:val="20"/>
                <w:lang w:val="en-US"/>
              </w:rPr>
            </w:pPr>
          </w:p>
          <w:p w14:paraId="26ED0A72"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a. In the event the Supplier fails to meet the delivery deadline for the Goods specified in an Order, the Supplier shall pay the Buyer a contractual penalty in the form of a daily late fee amounting to 0.1% of the value of the overdue Goods per day, not to exceed 5% of the value of such Goods.</w:t>
            </w:r>
          </w:p>
          <w:p w14:paraId="68E46AD7"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 xml:space="preserve">b. In the event of non-delivery or partial delivery of the Goods, the Supplier shall pay </w:t>
            </w:r>
            <w:r w:rsidRPr="00530F95">
              <w:rPr>
                <w:rFonts w:ascii="Verdana" w:hAnsi="Verdana"/>
                <w:sz w:val="20"/>
                <w:szCs w:val="20"/>
                <w:lang w:val="en-US"/>
              </w:rPr>
              <w:lastRenderedPageBreak/>
              <w:t>the Buyer a penalty of 5% of the value of the undelivered or partially delivered Goods and shall, at its own expense, supply the missing Goods within the timeframe agreed by the Parties.</w:t>
            </w:r>
          </w:p>
          <w:p w14:paraId="4280D09E"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c. In the event of incomplete or non-conforming Goods, the Supplier shall pay the Buyer a daily penalty of 0.1% of the value of such Goods for each day until the deficiencies are remedied or the Goods are replaced, not to exceed 5% of the value of such Goods.</w:t>
            </w:r>
          </w:p>
          <w:p w14:paraId="62D002B5" w14:textId="77777777" w:rsidR="00530F95" w:rsidRPr="00530F95" w:rsidRDefault="00530F95" w:rsidP="00530F95">
            <w:pPr>
              <w:jc w:val="both"/>
              <w:rPr>
                <w:rFonts w:ascii="Verdana" w:hAnsi="Verdana"/>
                <w:sz w:val="20"/>
                <w:szCs w:val="20"/>
                <w:lang w:val="en-US"/>
              </w:rPr>
            </w:pPr>
          </w:p>
          <w:p w14:paraId="6104B444"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d. If Goods are delivered of inadequate quality, the Supplier, at its own expense, shall replace the Goods with conforming Goods or remedy the identified deficiencies within the period established in the Contract.</w:t>
            </w:r>
          </w:p>
          <w:p w14:paraId="0C847EBB" w14:textId="77777777" w:rsidR="00530F95" w:rsidRPr="00530F95" w:rsidRDefault="00530F95" w:rsidP="00530F95">
            <w:pPr>
              <w:jc w:val="both"/>
              <w:rPr>
                <w:rFonts w:ascii="Verdana" w:hAnsi="Verdana"/>
                <w:sz w:val="20"/>
                <w:szCs w:val="20"/>
                <w:lang w:val="en-US"/>
              </w:rPr>
            </w:pPr>
          </w:p>
          <w:p w14:paraId="51FE803C"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e. If the Supplier fails to provide any documents required by the Contract or an Order within the specified deadlines, the Supplier shall pay the Buyer a daily penalty of 0.1% of the value of the Goods to which such documents pertain for each day of delay, not to exceed 5% of the value of these Goods.</w:t>
            </w:r>
          </w:p>
          <w:p w14:paraId="2B8A4F65" w14:textId="77777777" w:rsidR="00530F95" w:rsidRPr="00530F95" w:rsidRDefault="00530F95" w:rsidP="00530F95">
            <w:pPr>
              <w:jc w:val="both"/>
              <w:rPr>
                <w:rFonts w:ascii="Verdana" w:hAnsi="Verdana"/>
                <w:sz w:val="20"/>
                <w:szCs w:val="20"/>
                <w:lang w:val="en-US"/>
              </w:rPr>
            </w:pPr>
          </w:p>
          <w:p w14:paraId="7414A81C"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8.4.2. If the Supplier fails to replace the Goods or remedy the deficiencies within the established deadline, the Buyer is entitled to:</w:t>
            </w:r>
          </w:p>
          <w:p w14:paraId="38E6D38E"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a. Claim a penalty from the Supplier amounting to 30% of the value of the non-conforming Goods;</w:t>
            </w:r>
          </w:p>
          <w:p w14:paraId="0AEA7518"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b. Remedy the deficiencies independently or with third-party assistance, with the Supplier obliged to reimburse the Buyer for documented expenses and to extend the warranty period for the Goods accordingly.</w:t>
            </w:r>
          </w:p>
          <w:p w14:paraId="5F9AC660" w14:textId="77777777" w:rsidR="00530F95" w:rsidRPr="00530F95" w:rsidRDefault="00530F95" w:rsidP="00530F95">
            <w:pPr>
              <w:jc w:val="both"/>
              <w:rPr>
                <w:rFonts w:ascii="Verdana" w:hAnsi="Verdana"/>
                <w:sz w:val="20"/>
                <w:szCs w:val="20"/>
                <w:lang w:val="en-US"/>
              </w:rPr>
            </w:pPr>
          </w:p>
          <w:p w14:paraId="4FB9349B"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8.4.3. In the event of material deficiencies of the Goods (irremediable defects, defects that cannot be corrected without disproportionate costs or time, defects recurring repeatedly or reemerging after remedy) discovered during the warranty period, the Buyer may, at its discretion:</w:t>
            </w:r>
          </w:p>
          <w:p w14:paraId="0F23EF16" w14:textId="77777777" w:rsidR="00530F95" w:rsidRPr="00530F95" w:rsidRDefault="00530F95" w:rsidP="00530F95">
            <w:pPr>
              <w:jc w:val="both"/>
              <w:rPr>
                <w:rFonts w:ascii="Verdana" w:hAnsi="Verdana"/>
                <w:sz w:val="20"/>
                <w:szCs w:val="20"/>
                <w:lang w:val="en-US"/>
              </w:rPr>
            </w:pPr>
          </w:p>
          <w:p w14:paraId="5AE30BDB" w14:textId="77777777" w:rsidR="003B0F22" w:rsidRDefault="003B0F22" w:rsidP="00530F95">
            <w:pPr>
              <w:jc w:val="both"/>
              <w:rPr>
                <w:rFonts w:ascii="Verdana" w:hAnsi="Verdana"/>
                <w:sz w:val="20"/>
                <w:szCs w:val="20"/>
                <w:lang w:val="en-US"/>
              </w:rPr>
            </w:pPr>
          </w:p>
          <w:p w14:paraId="7097CB1F" w14:textId="388ED736"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a. Demand the replacement of the non-conforming Goods with Goods that meet the Contract (Order) requirements; or</w:t>
            </w:r>
          </w:p>
          <w:p w14:paraId="0A5863F1" w14:textId="77777777" w:rsidR="00530F95" w:rsidRPr="00530F95" w:rsidRDefault="00530F95" w:rsidP="00530F95">
            <w:pPr>
              <w:jc w:val="both"/>
              <w:rPr>
                <w:rFonts w:ascii="Verdana" w:hAnsi="Verdana"/>
                <w:sz w:val="20"/>
                <w:szCs w:val="20"/>
                <w:lang w:val="en-US"/>
              </w:rPr>
            </w:pPr>
          </w:p>
          <w:p w14:paraId="7BFEDBCE"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b. Refuse to perform the Order for the supply of non-conforming Goods and demand a refund of the amount paid for such Goods.</w:t>
            </w:r>
          </w:p>
          <w:p w14:paraId="7B436412" w14:textId="77777777" w:rsidR="00530F95" w:rsidRPr="00530F95" w:rsidRDefault="00530F95" w:rsidP="00530F95">
            <w:pPr>
              <w:jc w:val="both"/>
              <w:rPr>
                <w:rFonts w:ascii="Verdana" w:hAnsi="Verdana"/>
                <w:sz w:val="20"/>
                <w:szCs w:val="20"/>
                <w:lang w:val="en-US"/>
              </w:rPr>
            </w:pPr>
          </w:p>
          <w:p w14:paraId="6362F8A7"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 xml:space="preserve">8.4.4. If any third party makes claims, brings lawsuits, or asserts demands against the Buyer related to intellectual property rights </w:t>
            </w:r>
            <w:r w:rsidRPr="00530F95">
              <w:rPr>
                <w:rFonts w:ascii="Verdana" w:hAnsi="Verdana"/>
                <w:sz w:val="20"/>
                <w:szCs w:val="20"/>
                <w:lang w:val="en-US"/>
              </w:rPr>
              <w:lastRenderedPageBreak/>
              <w:t>infringements concerning the Goods, the Supplier shall:</w:t>
            </w:r>
          </w:p>
          <w:p w14:paraId="3C9E3A7B"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a. Immediately assume responsibility for settling such claims or actions at its own expense;</w:t>
            </w:r>
          </w:p>
          <w:p w14:paraId="47D168A5" w14:textId="77777777" w:rsidR="00530F95" w:rsidRPr="00530F95" w:rsidRDefault="00530F95" w:rsidP="00530F95">
            <w:pPr>
              <w:jc w:val="both"/>
              <w:rPr>
                <w:rFonts w:ascii="Verdana" w:hAnsi="Verdana"/>
                <w:sz w:val="20"/>
                <w:szCs w:val="20"/>
                <w:lang w:val="en-US"/>
              </w:rPr>
            </w:pPr>
            <w:r w:rsidRPr="00530F95">
              <w:rPr>
                <w:rFonts w:ascii="Verdana" w:hAnsi="Verdana"/>
                <w:sz w:val="20"/>
                <w:szCs w:val="20"/>
                <w:lang w:val="en-US"/>
              </w:rPr>
              <w:t>b. Compensate the Buyer for any losses, expenses, and costs (including legal and court costs) associated with such claims or actions;</w:t>
            </w:r>
          </w:p>
          <w:p w14:paraId="47A86FDC" w14:textId="77777777" w:rsidR="00530F95" w:rsidRPr="00530F95" w:rsidRDefault="00530F95" w:rsidP="00530F95">
            <w:pPr>
              <w:jc w:val="both"/>
              <w:rPr>
                <w:rFonts w:ascii="Verdana" w:hAnsi="Verdana"/>
                <w:sz w:val="20"/>
                <w:szCs w:val="20"/>
                <w:lang w:val="en-US"/>
              </w:rPr>
            </w:pPr>
          </w:p>
          <w:p w14:paraId="62414E6F" w14:textId="77777777" w:rsidR="003B0F22" w:rsidRDefault="003B0F22" w:rsidP="00530F95">
            <w:pPr>
              <w:jc w:val="both"/>
              <w:rPr>
                <w:rFonts w:ascii="Verdana" w:hAnsi="Verdana"/>
                <w:sz w:val="20"/>
                <w:szCs w:val="20"/>
                <w:lang w:val="en-US"/>
              </w:rPr>
            </w:pPr>
          </w:p>
          <w:p w14:paraId="4082839F" w14:textId="2D497E14" w:rsidR="00303B45" w:rsidRPr="00530F95" w:rsidRDefault="00530F95" w:rsidP="00303B45">
            <w:pPr>
              <w:jc w:val="both"/>
              <w:rPr>
                <w:rFonts w:ascii="Verdana" w:hAnsi="Verdana"/>
                <w:sz w:val="20"/>
                <w:szCs w:val="20"/>
                <w:lang w:val="en-US"/>
              </w:rPr>
            </w:pPr>
            <w:r w:rsidRPr="00530F95">
              <w:rPr>
                <w:rFonts w:ascii="Verdana" w:hAnsi="Verdana"/>
                <w:sz w:val="20"/>
                <w:szCs w:val="20"/>
                <w:lang w:val="en-US"/>
              </w:rPr>
              <w:t>c. Upon the Buyer’s request, provide alternative Goods that do not infringe third-party rights or refund the amount paid for the Goods.</w:t>
            </w:r>
          </w:p>
        </w:tc>
      </w:tr>
      <w:tr w:rsidR="00303B45" w:rsidRPr="00A17013" w14:paraId="63D55E8B" w14:textId="77777777" w:rsidTr="00F21584">
        <w:tc>
          <w:tcPr>
            <w:tcW w:w="4813" w:type="dxa"/>
            <w:tcBorders>
              <w:top w:val="nil"/>
              <w:left w:val="nil"/>
              <w:bottom w:val="nil"/>
              <w:right w:val="nil"/>
            </w:tcBorders>
          </w:tcPr>
          <w:p w14:paraId="7CC97DC8" w14:textId="77777777" w:rsidR="00303B45" w:rsidRPr="00621559" w:rsidRDefault="00303B45" w:rsidP="00303B45">
            <w:pPr>
              <w:jc w:val="both"/>
              <w:rPr>
                <w:rFonts w:ascii="Verdana" w:hAnsi="Verdana"/>
                <w:sz w:val="20"/>
                <w:szCs w:val="20"/>
              </w:rPr>
            </w:pPr>
            <w:r w:rsidRPr="00621559">
              <w:rPr>
                <w:rFonts w:ascii="Verdana" w:hAnsi="Verdana"/>
                <w:sz w:val="20"/>
                <w:szCs w:val="20"/>
              </w:rPr>
              <w:lastRenderedPageBreak/>
              <w:t>8.5. Ответственность Покупателя:</w:t>
            </w:r>
          </w:p>
          <w:p w14:paraId="58EB59C4" w14:textId="77777777" w:rsidR="00303B45" w:rsidRPr="00621559" w:rsidRDefault="00303B45" w:rsidP="00303B45">
            <w:pPr>
              <w:jc w:val="both"/>
              <w:rPr>
                <w:rFonts w:ascii="Verdana" w:hAnsi="Verdana"/>
                <w:sz w:val="20"/>
                <w:szCs w:val="20"/>
              </w:rPr>
            </w:pPr>
            <w:r w:rsidRPr="00621559">
              <w:rPr>
                <w:rFonts w:ascii="Verdana" w:hAnsi="Verdana"/>
                <w:sz w:val="20"/>
                <w:szCs w:val="20"/>
              </w:rPr>
              <w:t>8.5.1. За нарушение Покупателем установленных Контрактом сроков оплаты поставленного Товара   Поставщик вправе взыскать с Покупателя неустойку в виде пени в размере 0,1% процента от суммы задолженности за каждый день просрочки, но не более 5% от суммы просроченного платежа.</w:t>
            </w:r>
          </w:p>
          <w:p w14:paraId="57DF94A2" w14:textId="77777777" w:rsidR="00303B45" w:rsidRPr="00621559" w:rsidRDefault="00303B45" w:rsidP="00303B45">
            <w:pPr>
              <w:jc w:val="both"/>
              <w:rPr>
                <w:rFonts w:ascii="Verdana" w:hAnsi="Verdana"/>
                <w:sz w:val="20"/>
                <w:szCs w:val="20"/>
              </w:rPr>
            </w:pPr>
            <w:r w:rsidRPr="00621559">
              <w:rPr>
                <w:rFonts w:ascii="Verdana" w:hAnsi="Verdana"/>
                <w:sz w:val="20"/>
                <w:szCs w:val="20"/>
              </w:rPr>
              <w:t>8.5.2. В случае невыполнения Покупателем своих обязательств по оплате Товара по соответствующему Заказу, Поставщик вправе приостановить исполнение своих обязательств по данному Заказу, уведомив об этом Покупателя в письменной форме за 10 (десять) рабочих дней. При этом сроки исполнения обязательств Поставщика отодвигаются на период просрочки Покупателя по оплате. Покупатель не вправе требовать от Поставщика поставки Товара до полного исполнения своих обязательств по оплате, если иное не согласовано Сторонами.</w:t>
            </w:r>
          </w:p>
          <w:p w14:paraId="6DC2747A" w14:textId="1AC3F54F" w:rsidR="00303B45" w:rsidRPr="00621559" w:rsidRDefault="00303B45" w:rsidP="00303B45">
            <w:pPr>
              <w:jc w:val="both"/>
              <w:rPr>
                <w:rFonts w:ascii="Verdana" w:hAnsi="Verdana"/>
                <w:sz w:val="20"/>
                <w:szCs w:val="20"/>
              </w:rPr>
            </w:pPr>
            <w:r w:rsidRPr="00621559">
              <w:rPr>
                <w:rFonts w:ascii="Verdana" w:hAnsi="Verdana"/>
                <w:sz w:val="20"/>
                <w:szCs w:val="20"/>
              </w:rPr>
              <w:t>8.5.3. Покупатель вправе произвести зачет своих денежных требований к Поставщику по Контракту (включая суммы неустоек, штрафов, убытков и иных денежных требований) против обязательств по оплате Товара. Зачет производится путем направления Поставщику письменного уведомления о зачете с указанием оснований и суммы зачета</w:t>
            </w:r>
            <w:r>
              <w:rPr>
                <w:rFonts w:ascii="Verdana" w:hAnsi="Verdana"/>
                <w:sz w:val="20"/>
                <w:szCs w:val="20"/>
              </w:rPr>
              <w:t>.</w:t>
            </w:r>
          </w:p>
        </w:tc>
        <w:tc>
          <w:tcPr>
            <w:tcW w:w="4814" w:type="dxa"/>
            <w:tcBorders>
              <w:top w:val="nil"/>
              <w:left w:val="nil"/>
              <w:bottom w:val="nil"/>
              <w:right w:val="nil"/>
            </w:tcBorders>
          </w:tcPr>
          <w:p w14:paraId="4B87873C" w14:textId="77777777" w:rsidR="00F21584" w:rsidRPr="00F21584" w:rsidRDefault="00F21584" w:rsidP="00F21584">
            <w:pPr>
              <w:jc w:val="both"/>
              <w:rPr>
                <w:rFonts w:ascii="Verdana" w:hAnsi="Verdana"/>
                <w:sz w:val="20"/>
                <w:szCs w:val="20"/>
                <w:lang w:val="en-US"/>
              </w:rPr>
            </w:pPr>
            <w:r w:rsidRPr="00F21584">
              <w:rPr>
                <w:rFonts w:ascii="Verdana" w:hAnsi="Verdana"/>
                <w:sz w:val="20"/>
                <w:szCs w:val="20"/>
                <w:lang w:val="en-US"/>
              </w:rPr>
              <w:t>8.5. Buyer’s Liability:</w:t>
            </w:r>
          </w:p>
          <w:p w14:paraId="45B351A5" w14:textId="77777777" w:rsidR="00F21584" w:rsidRPr="00F21584" w:rsidRDefault="00F21584" w:rsidP="00F21584">
            <w:pPr>
              <w:jc w:val="both"/>
              <w:rPr>
                <w:rFonts w:ascii="Verdana" w:hAnsi="Verdana"/>
                <w:sz w:val="20"/>
                <w:szCs w:val="20"/>
                <w:lang w:val="en-US"/>
              </w:rPr>
            </w:pPr>
            <w:r w:rsidRPr="00F21584">
              <w:rPr>
                <w:rFonts w:ascii="Verdana" w:hAnsi="Verdana"/>
                <w:sz w:val="20"/>
                <w:szCs w:val="20"/>
                <w:lang w:val="en-US"/>
              </w:rPr>
              <w:t>8.5.1. If the Buyer fails to make timely payment for delivered Goods as stipulated in this Contract, the Supplier may claim a penalty from the Buyer amounting to 0.1% of the overdue amount for each day of delay, not to exceed 5% of the overdue amount.</w:t>
            </w:r>
          </w:p>
          <w:p w14:paraId="0B4FFFBC" w14:textId="77777777" w:rsidR="00F21584" w:rsidRPr="00F21584" w:rsidRDefault="00F21584" w:rsidP="00F21584">
            <w:pPr>
              <w:jc w:val="both"/>
              <w:rPr>
                <w:rFonts w:ascii="Verdana" w:hAnsi="Verdana"/>
                <w:sz w:val="20"/>
                <w:szCs w:val="20"/>
                <w:lang w:val="en-US"/>
              </w:rPr>
            </w:pPr>
          </w:p>
          <w:p w14:paraId="016508D4" w14:textId="77777777" w:rsidR="00F21584" w:rsidRDefault="00F21584" w:rsidP="00F21584">
            <w:pPr>
              <w:jc w:val="both"/>
              <w:rPr>
                <w:rFonts w:ascii="Verdana" w:hAnsi="Verdana"/>
                <w:sz w:val="20"/>
                <w:szCs w:val="20"/>
                <w:lang w:val="en-US"/>
              </w:rPr>
            </w:pPr>
          </w:p>
          <w:p w14:paraId="17128C24" w14:textId="3CA7834E" w:rsidR="00F21584" w:rsidRPr="00F21584" w:rsidRDefault="00F21584" w:rsidP="00F21584">
            <w:pPr>
              <w:jc w:val="both"/>
              <w:rPr>
                <w:rFonts w:ascii="Verdana" w:hAnsi="Verdana"/>
                <w:sz w:val="20"/>
                <w:szCs w:val="20"/>
                <w:lang w:val="en-US"/>
              </w:rPr>
            </w:pPr>
            <w:r w:rsidRPr="00F21584">
              <w:rPr>
                <w:rFonts w:ascii="Verdana" w:hAnsi="Verdana"/>
                <w:sz w:val="20"/>
                <w:szCs w:val="20"/>
                <w:lang w:val="en-US"/>
              </w:rPr>
              <w:t>8.5.2. If the Buyer fails to fulfill its payment obligations under the relevant Order, the Supplier may suspend the performance of its obligations under that Order by giving the Buyer a 10 (ten)-working-day prior written notice. In such an event, the Supplier’s deadline for fulfilling its obligations shall be extended by the period of the Buyer’s delay. The Buyer shall not demand the delivery of the Goods until it has fully performed its payment obligations, unless the Parties agree otherwise.</w:t>
            </w:r>
          </w:p>
          <w:p w14:paraId="3D970770" w14:textId="77777777" w:rsidR="00F21584" w:rsidRPr="00F21584" w:rsidRDefault="00F21584" w:rsidP="00F21584">
            <w:pPr>
              <w:jc w:val="both"/>
              <w:rPr>
                <w:rFonts w:ascii="Verdana" w:hAnsi="Verdana"/>
                <w:sz w:val="20"/>
                <w:szCs w:val="20"/>
                <w:lang w:val="en-US"/>
              </w:rPr>
            </w:pPr>
          </w:p>
          <w:p w14:paraId="39E863BE" w14:textId="77777777" w:rsidR="00F21584" w:rsidRDefault="00F21584" w:rsidP="00F21584">
            <w:pPr>
              <w:jc w:val="both"/>
              <w:rPr>
                <w:rFonts w:ascii="Verdana" w:hAnsi="Verdana"/>
                <w:sz w:val="20"/>
                <w:szCs w:val="20"/>
                <w:lang w:val="en-US"/>
              </w:rPr>
            </w:pPr>
          </w:p>
          <w:p w14:paraId="57FB6EC5" w14:textId="1B55B53A" w:rsidR="00303B45" w:rsidRPr="00F21584" w:rsidRDefault="00F21584" w:rsidP="00303B45">
            <w:pPr>
              <w:jc w:val="both"/>
              <w:rPr>
                <w:rFonts w:ascii="Verdana" w:hAnsi="Verdana"/>
                <w:sz w:val="20"/>
                <w:szCs w:val="20"/>
                <w:lang w:val="en-US"/>
              </w:rPr>
            </w:pPr>
            <w:r w:rsidRPr="00F21584">
              <w:rPr>
                <w:rFonts w:ascii="Verdana" w:hAnsi="Verdana"/>
                <w:sz w:val="20"/>
                <w:szCs w:val="20"/>
                <w:lang w:val="en-US"/>
              </w:rPr>
              <w:t xml:space="preserve">8.5.3. The Buyer may offset its monetary claims against the Supplier under the Contract (including penalties, fines, damages, and other monetary claims) against payment obligations for the Goods. Such offset shall be </w:t>
            </w:r>
            <w:proofErr w:type="gramStart"/>
            <w:r w:rsidRPr="00F21584">
              <w:rPr>
                <w:rFonts w:ascii="Verdana" w:hAnsi="Verdana"/>
                <w:sz w:val="20"/>
                <w:szCs w:val="20"/>
                <w:lang w:val="en-US"/>
              </w:rPr>
              <w:t>effected</w:t>
            </w:r>
            <w:proofErr w:type="gramEnd"/>
            <w:r w:rsidRPr="00F21584">
              <w:rPr>
                <w:rFonts w:ascii="Verdana" w:hAnsi="Verdana"/>
                <w:sz w:val="20"/>
                <w:szCs w:val="20"/>
                <w:lang w:val="en-US"/>
              </w:rPr>
              <w:t xml:space="preserve"> by sending a written notice to the Supplier stating the grounds and amount of the offset.</w:t>
            </w:r>
          </w:p>
        </w:tc>
      </w:tr>
      <w:tr w:rsidR="00303B45" w:rsidRPr="00A17013" w14:paraId="2E05B016" w14:textId="77777777" w:rsidTr="00F21584">
        <w:tc>
          <w:tcPr>
            <w:tcW w:w="4813" w:type="dxa"/>
            <w:tcBorders>
              <w:top w:val="nil"/>
              <w:left w:val="nil"/>
              <w:bottom w:val="nil"/>
              <w:right w:val="nil"/>
            </w:tcBorders>
          </w:tcPr>
          <w:p w14:paraId="6668CCC5" w14:textId="77777777" w:rsidR="00303B45" w:rsidRPr="00621559" w:rsidRDefault="00303B45" w:rsidP="00303B45">
            <w:pPr>
              <w:jc w:val="both"/>
              <w:rPr>
                <w:rFonts w:ascii="Verdana" w:hAnsi="Verdana"/>
                <w:sz w:val="20"/>
                <w:szCs w:val="20"/>
              </w:rPr>
            </w:pPr>
            <w:r w:rsidRPr="00621559">
              <w:rPr>
                <w:rFonts w:ascii="Verdana" w:hAnsi="Verdana"/>
                <w:sz w:val="20"/>
                <w:szCs w:val="20"/>
              </w:rPr>
              <w:t>8.6. В случае, если нарушение обязательств одной из Сторон приводит к задержке исполнения обязательств другой Стороной, сроки исполнения таких обязательств продлеваются на период, эквивалентный времени задержки, вызванной таким нарушением.</w:t>
            </w:r>
          </w:p>
          <w:p w14:paraId="5D849D46" w14:textId="77777777" w:rsidR="00303B45" w:rsidRPr="00621559" w:rsidRDefault="00303B45" w:rsidP="00303B45">
            <w:pPr>
              <w:jc w:val="both"/>
              <w:rPr>
                <w:rFonts w:ascii="Verdana" w:hAnsi="Verdana"/>
                <w:sz w:val="20"/>
                <w:szCs w:val="20"/>
              </w:rPr>
            </w:pPr>
            <w:r w:rsidRPr="00621559">
              <w:rPr>
                <w:rFonts w:ascii="Verdana" w:hAnsi="Verdana"/>
                <w:sz w:val="20"/>
                <w:szCs w:val="20"/>
              </w:rPr>
              <w:t>8.6.1. Сторона, допустившая процедурное нарушение, обязана возместить другой Стороне документально подтвержденные дополнительные расходы, вызванные таким нарушением.</w:t>
            </w:r>
          </w:p>
          <w:p w14:paraId="33B9B00F" w14:textId="43925BFF" w:rsidR="00303B45" w:rsidRPr="00621559" w:rsidRDefault="00303B45" w:rsidP="00303B45">
            <w:pPr>
              <w:jc w:val="both"/>
              <w:rPr>
                <w:rFonts w:ascii="Verdana" w:hAnsi="Verdana"/>
                <w:sz w:val="20"/>
                <w:szCs w:val="20"/>
              </w:rPr>
            </w:pPr>
            <w:r w:rsidRPr="00621559">
              <w:rPr>
                <w:rFonts w:ascii="Verdana" w:hAnsi="Verdana"/>
                <w:sz w:val="20"/>
                <w:szCs w:val="20"/>
              </w:rPr>
              <w:lastRenderedPageBreak/>
              <w:t>8.6.2. В случае существенного нарушения одной из Сторон своих обязательств по Контракту, другая Сторона вправе приостановить исполнение своих обязательств до момента устранения такого нарушения, уведомив об этом Сторону-нарушителя в письменной форме за 10 (десять) рабочих дней до приостановления.</w:t>
            </w:r>
          </w:p>
        </w:tc>
        <w:tc>
          <w:tcPr>
            <w:tcW w:w="4814" w:type="dxa"/>
            <w:tcBorders>
              <w:top w:val="nil"/>
              <w:left w:val="nil"/>
              <w:bottom w:val="nil"/>
              <w:right w:val="nil"/>
            </w:tcBorders>
          </w:tcPr>
          <w:p w14:paraId="6E6943B5" w14:textId="77777777" w:rsidR="00F21584" w:rsidRPr="00F21584" w:rsidRDefault="00F21584" w:rsidP="00F21584">
            <w:pPr>
              <w:jc w:val="both"/>
              <w:rPr>
                <w:rFonts w:ascii="Verdana" w:hAnsi="Verdana"/>
                <w:sz w:val="20"/>
                <w:szCs w:val="20"/>
                <w:lang w:val="en-US"/>
              </w:rPr>
            </w:pPr>
            <w:r w:rsidRPr="00F21584">
              <w:rPr>
                <w:rFonts w:ascii="Verdana" w:hAnsi="Verdana"/>
                <w:sz w:val="20"/>
                <w:szCs w:val="20"/>
                <w:lang w:val="en-US"/>
              </w:rPr>
              <w:lastRenderedPageBreak/>
              <w:t>8.6. If one Party’s breach of its obligations causes delays in the other Party’s performance of its obligations, the performance periods for such obligations shall be extended by the duration equivalent to the delay caused by such breach.</w:t>
            </w:r>
          </w:p>
          <w:p w14:paraId="5757614D" w14:textId="77777777" w:rsidR="00F21584" w:rsidRPr="00F21584" w:rsidRDefault="00F21584" w:rsidP="00F21584">
            <w:pPr>
              <w:jc w:val="both"/>
              <w:rPr>
                <w:rFonts w:ascii="Verdana" w:hAnsi="Verdana"/>
                <w:sz w:val="20"/>
                <w:szCs w:val="20"/>
                <w:lang w:val="en-US"/>
              </w:rPr>
            </w:pPr>
          </w:p>
          <w:p w14:paraId="4E3CAC33" w14:textId="50289A90" w:rsidR="00F21584" w:rsidRPr="00F21584" w:rsidRDefault="00F21584" w:rsidP="00F21584">
            <w:pPr>
              <w:jc w:val="both"/>
              <w:rPr>
                <w:rFonts w:ascii="Verdana" w:hAnsi="Verdana"/>
                <w:sz w:val="20"/>
                <w:szCs w:val="20"/>
                <w:lang w:val="en-US"/>
              </w:rPr>
            </w:pPr>
            <w:r w:rsidRPr="00F21584">
              <w:rPr>
                <w:rFonts w:ascii="Verdana" w:hAnsi="Verdana"/>
                <w:sz w:val="20"/>
                <w:szCs w:val="20"/>
                <w:lang w:val="en-US"/>
              </w:rPr>
              <w:t>8.6.1. The Party committing a procedural breach shall compensate the other Party for any documented additional expenses incurred because of such breach.</w:t>
            </w:r>
          </w:p>
          <w:p w14:paraId="08A70995" w14:textId="77777777" w:rsidR="00F21584" w:rsidRPr="00F21584" w:rsidRDefault="00F21584" w:rsidP="00F21584">
            <w:pPr>
              <w:jc w:val="both"/>
              <w:rPr>
                <w:rFonts w:ascii="Verdana" w:hAnsi="Verdana"/>
                <w:sz w:val="20"/>
                <w:szCs w:val="20"/>
                <w:lang w:val="en-US"/>
              </w:rPr>
            </w:pPr>
          </w:p>
          <w:p w14:paraId="75A3F548" w14:textId="63F188BB" w:rsidR="00303B45" w:rsidRPr="00F21584" w:rsidRDefault="00F21584" w:rsidP="00303B45">
            <w:pPr>
              <w:jc w:val="both"/>
              <w:rPr>
                <w:rFonts w:ascii="Verdana" w:hAnsi="Verdana"/>
                <w:sz w:val="20"/>
                <w:szCs w:val="20"/>
                <w:lang w:val="en-US"/>
              </w:rPr>
            </w:pPr>
            <w:r w:rsidRPr="00F21584">
              <w:rPr>
                <w:rFonts w:ascii="Verdana" w:hAnsi="Verdana"/>
                <w:sz w:val="20"/>
                <w:szCs w:val="20"/>
                <w:lang w:val="en-US"/>
              </w:rPr>
              <w:lastRenderedPageBreak/>
              <w:t>8.6.2. In the event of a material breach of contractual obligations by one Party, the other Party may suspend the performance of its obligations until the breach is remedied, upon providing 10 (ten) working days’ prior written notice to the breaching Party.</w:t>
            </w:r>
          </w:p>
        </w:tc>
      </w:tr>
      <w:tr w:rsidR="00303B45" w:rsidRPr="00A17013" w14:paraId="1B78225E" w14:textId="77777777" w:rsidTr="00403FE8">
        <w:tc>
          <w:tcPr>
            <w:tcW w:w="4813" w:type="dxa"/>
            <w:tcBorders>
              <w:top w:val="nil"/>
              <w:left w:val="nil"/>
              <w:bottom w:val="nil"/>
              <w:right w:val="nil"/>
            </w:tcBorders>
          </w:tcPr>
          <w:p w14:paraId="6E27E2BB" w14:textId="41CB6ACB" w:rsidR="00303B45" w:rsidRPr="00F21584"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0B3215B9" w14:textId="4DBD3D7A" w:rsidR="00303B45" w:rsidRPr="00F21584" w:rsidRDefault="00303B45" w:rsidP="00303B45">
            <w:pPr>
              <w:jc w:val="both"/>
              <w:rPr>
                <w:rFonts w:ascii="Verdana" w:hAnsi="Verdana"/>
                <w:sz w:val="20"/>
                <w:szCs w:val="20"/>
                <w:lang w:val="en-US"/>
              </w:rPr>
            </w:pPr>
          </w:p>
        </w:tc>
      </w:tr>
      <w:tr w:rsidR="00303B45" w:rsidRPr="001119E5" w14:paraId="45809C19" w14:textId="77777777" w:rsidTr="00403FE8">
        <w:tc>
          <w:tcPr>
            <w:tcW w:w="4813" w:type="dxa"/>
            <w:tcBorders>
              <w:top w:val="nil"/>
              <w:left w:val="nil"/>
              <w:bottom w:val="nil"/>
              <w:right w:val="nil"/>
            </w:tcBorders>
          </w:tcPr>
          <w:p w14:paraId="3350946E" w14:textId="2AA86B94"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9</w:t>
            </w:r>
            <w:r w:rsidRPr="00896C2E">
              <w:rPr>
                <w:rFonts w:ascii="Verdana" w:hAnsi="Verdana"/>
                <w:b/>
                <w:bCs/>
                <w:color w:val="0033CC"/>
                <w:sz w:val="20"/>
                <w:szCs w:val="20"/>
              </w:rPr>
              <w:t>:</w:t>
            </w:r>
          </w:p>
          <w:p w14:paraId="4F4177B6" w14:textId="6FEECD66" w:rsidR="00303B45" w:rsidRPr="00621559" w:rsidRDefault="00303B45" w:rsidP="00303B45">
            <w:pPr>
              <w:jc w:val="both"/>
              <w:rPr>
                <w:rFonts w:ascii="Verdana" w:hAnsi="Verdana"/>
                <w:sz w:val="20"/>
                <w:szCs w:val="20"/>
              </w:rPr>
            </w:pPr>
            <w:r w:rsidRPr="008C66CD">
              <w:rPr>
                <w:rFonts w:ascii="Verdana" w:hAnsi="Verdana"/>
                <w:b/>
                <w:bCs/>
                <w:color w:val="0033CC"/>
                <w:sz w:val="20"/>
                <w:szCs w:val="20"/>
              </w:rPr>
              <w:t>Рекламации</w:t>
            </w:r>
          </w:p>
        </w:tc>
        <w:tc>
          <w:tcPr>
            <w:tcW w:w="4814" w:type="dxa"/>
            <w:tcBorders>
              <w:top w:val="nil"/>
              <w:left w:val="nil"/>
              <w:bottom w:val="nil"/>
              <w:right w:val="nil"/>
            </w:tcBorders>
          </w:tcPr>
          <w:p w14:paraId="7FB524C6" w14:textId="294922D4"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403FE8">
              <w:rPr>
                <w:rFonts w:ascii="Verdana" w:hAnsi="Verdana"/>
                <w:b/>
                <w:bCs/>
                <w:color w:val="0033CC"/>
                <w:sz w:val="20"/>
                <w:szCs w:val="20"/>
                <w:lang w:val="en-US"/>
              </w:rPr>
              <w:t>9</w:t>
            </w:r>
            <w:r>
              <w:rPr>
                <w:rFonts w:ascii="Verdana" w:hAnsi="Verdana"/>
                <w:b/>
                <w:bCs/>
                <w:color w:val="0033CC"/>
                <w:sz w:val="20"/>
                <w:szCs w:val="20"/>
                <w:lang w:val="en-US"/>
              </w:rPr>
              <w:t>:</w:t>
            </w:r>
          </w:p>
          <w:p w14:paraId="1D9A5A22" w14:textId="4E7CFAAA" w:rsidR="00303B45" w:rsidRPr="00621559" w:rsidRDefault="0073386B" w:rsidP="00303B45">
            <w:pPr>
              <w:jc w:val="both"/>
              <w:rPr>
                <w:rFonts w:ascii="Verdana" w:hAnsi="Verdana"/>
                <w:sz w:val="20"/>
                <w:szCs w:val="20"/>
                <w:lang w:val="en-US"/>
              </w:rPr>
            </w:pPr>
            <w:r w:rsidRPr="0073386B">
              <w:rPr>
                <w:rFonts w:ascii="Verdana" w:hAnsi="Verdana"/>
                <w:b/>
                <w:bCs/>
                <w:color w:val="0033CC"/>
                <w:sz w:val="20"/>
                <w:szCs w:val="20"/>
                <w:lang w:val="en-US"/>
              </w:rPr>
              <w:t>Claims</w:t>
            </w:r>
          </w:p>
        </w:tc>
      </w:tr>
      <w:tr w:rsidR="00303B45" w:rsidRPr="00A17013" w14:paraId="0A4ABFC0" w14:textId="77777777" w:rsidTr="00403FE8">
        <w:tc>
          <w:tcPr>
            <w:tcW w:w="4813" w:type="dxa"/>
            <w:tcBorders>
              <w:top w:val="nil"/>
              <w:left w:val="nil"/>
              <w:bottom w:val="nil"/>
              <w:right w:val="nil"/>
            </w:tcBorders>
          </w:tcPr>
          <w:p w14:paraId="4065B88D" w14:textId="6CF9251A" w:rsidR="00303B45" w:rsidRPr="0052037C" w:rsidRDefault="00303B45" w:rsidP="00303B45">
            <w:pPr>
              <w:jc w:val="both"/>
              <w:rPr>
                <w:rFonts w:ascii="Verdana" w:hAnsi="Verdana"/>
                <w:sz w:val="20"/>
                <w:szCs w:val="20"/>
              </w:rPr>
            </w:pPr>
            <w:r w:rsidRPr="0052037C">
              <w:rPr>
                <w:rFonts w:ascii="Verdana" w:hAnsi="Verdana"/>
                <w:sz w:val="20"/>
                <w:szCs w:val="20"/>
              </w:rPr>
              <w:t xml:space="preserve">9.1. Покупатель вправе предъявлять Поставщику рекламации в виде Уведомления о несоответствии Товара (далее — </w:t>
            </w:r>
            <w:r w:rsidRPr="00206B94">
              <w:rPr>
                <w:rFonts w:ascii="Verdana" w:hAnsi="Verdana"/>
                <w:b/>
                <w:bCs/>
                <w:sz w:val="20"/>
                <w:szCs w:val="20"/>
              </w:rPr>
              <w:t>«Уведомление о несоответствии»</w:t>
            </w:r>
            <w:r w:rsidRPr="0052037C">
              <w:rPr>
                <w:rFonts w:ascii="Verdana" w:hAnsi="Verdana"/>
                <w:sz w:val="20"/>
                <w:szCs w:val="20"/>
              </w:rPr>
              <w:t xml:space="preserve">) по поводу несоответствия Товара условиям настоящего Контракта (Заказа), включая вопросы количества, качества, комплектности, упаковки и маркировки (далее – </w:t>
            </w:r>
            <w:r w:rsidRPr="00A805A6">
              <w:rPr>
                <w:rFonts w:ascii="Verdana" w:hAnsi="Verdana"/>
                <w:b/>
                <w:bCs/>
                <w:sz w:val="20"/>
                <w:szCs w:val="20"/>
              </w:rPr>
              <w:t>«Несоответствие»</w:t>
            </w:r>
            <w:r w:rsidRPr="0052037C">
              <w:rPr>
                <w:rFonts w:ascii="Verdana" w:hAnsi="Verdana"/>
                <w:sz w:val="20"/>
                <w:szCs w:val="20"/>
              </w:rPr>
              <w:t>).</w:t>
            </w:r>
          </w:p>
          <w:p w14:paraId="1965C906" w14:textId="77777777" w:rsidR="00303B45" w:rsidRPr="0052037C" w:rsidRDefault="00303B45" w:rsidP="00303B45">
            <w:pPr>
              <w:jc w:val="both"/>
              <w:rPr>
                <w:rFonts w:ascii="Verdana" w:hAnsi="Verdana"/>
                <w:sz w:val="20"/>
                <w:szCs w:val="20"/>
              </w:rPr>
            </w:pPr>
            <w:r w:rsidRPr="0052037C">
              <w:rPr>
                <w:rFonts w:ascii="Verdana" w:hAnsi="Verdana"/>
                <w:sz w:val="20"/>
                <w:szCs w:val="20"/>
              </w:rPr>
              <w:t>9.1.1. Покупатель обязан направить Поставщику письменное Уведомление о несоответствии в следующие сроки:</w:t>
            </w:r>
          </w:p>
          <w:p w14:paraId="70DDAFD0" w14:textId="77777777" w:rsidR="00303B45" w:rsidRPr="0052037C" w:rsidRDefault="00303B45" w:rsidP="00303B45">
            <w:pPr>
              <w:jc w:val="both"/>
              <w:rPr>
                <w:rFonts w:ascii="Verdana" w:hAnsi="Verdana"/>
                <w:sz w:val="20"/>
                <w:szCs w:val="20"/>
              </w:rPr>
            </w:pPr>
            <w:r w:rsidRPr="0052037C">
              <w:rPr>
                <w:rFonts w:ascii="Verdana" w:hAnsi="Verdana"/>
                <w:sz w:val="20"/>
                <w:szCs w:val="20"/>
                <w:lang w:val="en-US"/>
              </w:rPr>
              <w:t>a</w:t>
            </w:r>
            <w:r w:rsidRPr="0052037C">
              <w:rPr>
                <w:rFonts w:ascii="Verdana" w:hAnsi="Verdana"/>
                <w:sz w:val="20"/>
                <w:szCs w:val="20"/>
              </w:rPr>
              <w:t xml:space="preserve">. При явных недостатках по количеству, комплектности, упаковке или маркировке — в течение 10 (десяти) рабочих дней с даты приемки Товара. </w:t>
            </w:r>
          </w:p>
          <w:p w14:paraId="03AEA717" w14:textId="77777777" w:rsidR="00303B45" w:rsidRPr="0052037C" w:rsidRDefault="00303B45" w:rsidP="00303B45">
            <w:pPr>
              <w:jc w:val="both"/>
              <w:rPr>
                <w:rFonts w:ascii="Verdana" w:hAnsi="Verdana"/>
                <w:sz w:val="20"/>
                <w:szCs w:val="20"/>
              </w:rPr>
            </w:pPr>
            <w:r w:rsidRPr="0052037C">
              <w:rPr>
                <w:rFonts w:ascii="Verdana" w:hAnsi="Verdana"/>
                <w:sz w:val="20"/>
                <w:szCs w:val="20"/>
                <w:lang w:val="en-US"/>
              </w:rPr>
              <w:t>b</w:t>
            </w:r>
            <w:r w:rsidRPr="0052037C">
              <w:rPr>
                <w:rFonts w:ascii="Verdana" w:hAnsi="Verdana"/>
                <w:sz w:val="20"/>
                <w:szCs w:val="20"/>
              </w:rPr>
              <w:t>. При скрытых недостатках качества — в течение 10 (десяти) рабочих дней с момента их обнаружения в пределах гарантийного срока.</w:t>
            </w:r>
          </w:p>
          <w:p w14:paraId="5E4CDFD1" w14:textId="77777777" w:rsidR="00303B45" w:rsidRPr="0052037C" w:rsidRDefault="00303B45" w:rsidP="00303B45">
            <w:pPr>
              <w:jc w:val="both"/>
              <w:rPr>
                <w:rFonts w:ascii="Verdana" w:hAnsi="Verdana"/>
                <w:sz w:val="20"/>
                <w:szCs w:val="20"/>
              </w:rPr>
            </w:pPr>
            <w:r w:rsidRPr="0052037C">
              <w:rPr>
                <w:rFonts w:ascii="Verdana" w:hAnsi="Verdana"/>
                <w:sz w:val="20"/>
                <w:szCs w:val="20"/>
              </w:rPr>
              <w:t>9.1.2. Уведомление о несоответствии должно содержать описание выявленных недостатков, требуемые действия Поставщика и ссылку на соответствующие положения Контракта.</w:t>
            </w:r>
          </w:p>
          <w:p w14:paraId="12BDC313" w14:textId="162AC46E" w:rsidR="00303B45" w:rsidRPr="0052037C" w:rsidRDefault="00303B45" w:rsidP="00303B45">
            <w:pPr>
              <w:jc w:val="both"/>
              <w:rPr>
                <w:rFonts w:ascii="Verdana" w:hAnsi="Verdana"/>
                <w:sz w:val="20"/>
                <w:szCs w:val="20"/>
              </w:rPr>
            </w:pPr>
            <w:r w:rsidRPr="0052037C">
              <w:rPr>
                <w:rFonts w:ascii="Verdana" w:hAnsi="Verdana"/>
                <w:sz w:val="20"/>
                <w:szCs w:val="20"/>
              </w:rPr>
              <w:t>9.1.3. Покупатель вправе приостановить оплату Товара, если он не был оплачен к моменту обнаружения Несоответствия и признания Рекламации.</w:t>
            </w:r>
          </w:p>
        </w:tc>
        <w:tc>
          <w:tcPr>
            <w:tcW w:w="4814" w:type="dxa"/>
            <w:tcBorders>
              <w:top w:val="nil"/>
              <w:left w:val="nil"/>
              <w:bottom w:val="nil"/>
              <w:right w:val="nil"/>
            </w:tcBorders>
          </w:tcPr>
          <w:p w14:paraId="23676741" w14:textId="77777777" w:rsidR="0073386B" w:rsidRPr="0073386B" w:rsidRDefault="0073386B" w:rsidP="0073386B">
            <w:pPr>
              <w:jc w:val="both"/>
              <w:rPr>
                <w:rFonts w:ascii="Verdana" w:hAnsi="Verdana"/>
                <w:sz w:val="20"/>
                <w:szCs w:val="20"/>
                <w:lang w:val="en-US"/>
              </w:rPr>
            </w:pPr>
            <w:r w:rsidRPr="0073386B">
              <w:rPr>
                <w:rFonts w:ascii="Verdana" w:hAnsi="Verdana"/>
                <w:sz w:val="20"/>
                <w:szCs w:val="20"/>
                <w:lang w:val="en-US"/>
              </w:rPr>
              <w:t xml:space="preserve">9.1. The Buyer is entitled to submit claims to the Supplier in the form of a Notice of Non-Conformity (hereinafter the </w:t>
            </w:r>
            <w:r w:rsidRPr="0073386B">
              <w:rPr>
                <w:rFonts w:ascii="Verdana" w:hAnsi="Verdana"/>
                <w:b/>
                <w:bCs/>
                <w:sz w:val="20"/>
                <w:szCs w:val="20"/>
                <w:lang w:val="en-US"/>
              </w:rPr>
              <w:t>“Non-Conformity Notice”</w:t>
            </w:r>
            <w:r w:rsidRPr="0073386B">
              <w:rPr>
                <w:rFonts w:ascii="Verdana" w:hAnsi="Verdana"/>
                <w:sz w:val="20"/>
                <w:szCs w:val="20"/>
                <w:lang w:val="en-US"/>
              </w:rPr>
              <w:t xml:space="preserve">) regarding any failure of the Goods to meet the terms of this Contract (Order), including quantity, quality, completeness, packaging, and labeling (hereinafter </w:t>
            </w:r>
            <w:r w:rsidRPr="0073386B">
              <w:rPr>
                <w:rFonts w:ascii="Verdana" w:hAnsi="Verdana"/>
                <w:b/>
                <w:bCs/>
                <w:sz w:val="20"/>
                <w:szCs w:val="20"/>
                <w:lang w:val="en-US"/>
              </w:rPr>
              <w:t>“Non-Conformity”</w:t>
            </w:r>
            <w:r w:rsidRPr="0073386B">
              <w:rPr>
                <w:rFonts w:ascii="Verdana" w:hAnsi="Verdana"/>
                <w:sz w:val="20"/>
                <w:szCs w:val="20"/>
                <w:lang w:val="en-US"/>
              </w:rPr>
              <w:t>).</w:t>
            </w:r>
          </w:p>
          <w:p w14:paraId="50F0DB6A" w14:textId="77777777" w:rsidR="0073386B" w:rsidRPr="0073386B" w:rsidRDefault="0073386B" w:rsidP="0073386B">
            <w:pPr>
              <w:jc w:val="both"/>
              <w:rPr>
                <w:rFonts w:ascii="Verdana" w:hAnsi="Verdana"/>
                <w:sz w:val="20"/>
                <w:szCs w:val="20"/>
                <w:lang w:val="en-US"/>
              </w:rPr>
            </w:pPr>
          </w:p>
          <w:p w14:paraId="1F333C44" w14:textId="77777777" w:rsidR="0073386B" w:rsidRDefault="0073386B" w:rsidP="0073386B">
            <w:pPr>
              <w:jc w:val="both"/>
              <w:rPr>
                <w:rFonts w:ascii="Verdana" w:hAnsi="Verdana"/>
                <w:sz w:val="20"/>
                <w:szCs w:val="20"/>
                <w:lang w:val="en-US"/>
              </w:rPr>
            </w:pPr>
          </w:p>
          <w:p w14:paraId="431E5131" w14:textId="5F5A1DB9" w:rsidR="0073386B" w:rsidRPr="0073386B" w:rsidRDefault="0073386B" w:rsidP="0073386B">
            <w:pPr>
              <w:jc w:val="both"/>
              <w:rPr>
                <w:rFonts w:ascii="Verdana" w:hAnsi="Verdana"/>
                <w:sz w:val="20"/>
                <w:szCs w:val="20"/>
                <w:lang w:val="en-US"/>
              </w:rPr>
            </w:pPr>
            <w:r w:rsidRPr="0073386B">
              <w:rPr>
                <w:rFonts w:ascii="Verdana" w:hAnsi="Verdana"/>
                <w:sz w:val="20"/>
                <w:szCs w:val="20"/>
                <w:lang w:val="en-US"/>
              </w:rPr>
              <w:t>9.1.1. The Buyer must send the Supplier a written Non-Conformity Notice within the following timeframes:</w:t>
            </w:r>
          </w:p>
          <w:p w14:paraId="7419AE39" w14:textId="77777777" w:rsidR="0073386B" w:rsidRPr="0073386B" w:rsidRDefault="0073386B" w:rsidP="0073386B">
            <w:pPr>
              <w:jc w:val="both"/>
              <w:rPr>
                <w:rFonts w:ascii="Verdana" w:hAnsi="Verdana"/>
                <w:sz w:val="20"/>
                <w:szCs w:val="20"/>
                <w:lang w:val="en-US"/>
              </w:rPr>
            </w:pPr>
            <w:r w:rsidRPr="0073386B">
              <w:rPr>
                <w:rFonts w:ascii="Verdana" w:hAnsi="Verdana"/>
                <w:sz w:val="20"/>
                <w:szCs w:val="20"/>
                <w:lang w:val="en-US"/>
              </w:rPr>
              <w:t>a. For apparent defects in quantity, completeness, packaging, or labeling: within 10 (ten) working days from the date of acceptance of the Goods.</w:t>
            </w:r>
          </w:p>
          <w:p w14:paraId="11052017" w14:textId="77777777" w:rsidR="0073386B" w:rsidRPr="0073386B" w:rsidRDefault="0073386B" w:rsidP="0073386B">
            <w:pPr>
              <w:jc w:val="both"/>
              <w:rPr>
                <w:rFonts w:ascii="Verdana" w:hAnsi="Verdana"/>
                <w:sz w:val="20"/>
                <w:szCs w:val="20"/>
                <w:lang w:val="en-US"/>
              </w:rPr>
            </w:pPr>
            <w:r w:rsidRPr="0073386B">
              <w:rPr>
                <w:rFonts w:ascii="Verdana" w:hAnsi="Verdana"/>
                <w:sz w:val="20"/>
                <w:szCs w:val="20"/>
                <w:lang w:val="en-US"/>
              </w:rPr>
              <w:t>b. For latent quality defects: within 10 (ten) working days from their discovery, provided such discovery occurs within the warranty period.</w:t>
            </w:r>
          </w:p>
          <w:p w14:paraId="5A22FA14" w14:textId="77777777" w:rsidR="0073386B" w:rsidRPr="0073386B" w:rsidRDefault="0073386B" w:rsidP="0073386B">
            <w:pPr>
              <w:jc w:val="both"/>
              <w:rPr>
                <w:rFonts w:ascii="Verdana" w:hAnsi="Verdana"/>
                <w:sz w:val="20"/>
                <w:szCs w:val="20"/>
                <w:lang w:val="en-US"/>
              </w:rPr>
            </w:pPr>
            <w:r w:rsidRPr="0073386B">
              <w:rPr>
                <w:rFonts w:ascii="Verdana" w:hAnsi="Verdana"/>
                <w:sz w:val="20"/>
                <w:szCs w:val="20"/>
                <w:lang w:val="en-US"/>
              </w:rPr>
              <w:t>9.1.2. The Non-Conformity Notice shall contain a description of the discovered defects, the required corrective actions by the Supplier, and a reference to the relevant Contract provisions.</w:t>
            </w:r>
          </w:p>
          <w:p w14:paraId="14F15B5D" w14:textId="7FDC2219" w:rsidR="00303B45" w:rsidRPr="0073386B" w:rsidRDefault="0073386B" w:rsidP="00303B45">
            <w:pPr>
              <w:jc w:val="both"/>
              <w:rPr>
                <w:rFonts w:ascii="Verdana" w:hAnsi="Verdana"/>
                <w:sz w:val="20"/>
                <w:szCs w:val="20"/>
                <w:lang w:val="en-US"/>
              </w:rPr>
            </w:pPr>
            <w:r w:rsidRPr="0073386B">
              <w:rPr>
                <w:rFonts w:ascii="Verdana" w:hAnsi="Verdana"/>
                <w:sz w:val="20"/>
                <w:szCs w:val="20"/>
                <w:lang w:val="en-US"/>
              </w:rPr>
              <w:t>9.1.3. The Buyer may suspend payment for the Goods if they have not yet been paid for at the time the Non-Conformity is discovered and the claim is acknowledged.</w:t>
            </w:r>
          </w:p>
        </w:tc>
      </w:tr>
      <w:tr w:rsidR="00303B45" w:rsidRPr="00A17013" w14:paraId="0544C2BB" w14:textId="77777777" w:rsidTr="00403FE8">
        <w:tc>
          <w:tcPr>
            <w:tcW w:w="4813" w:type="dxa"/>
            <w:tcBorders>
              <w:top w:val="nil"/>
              <w:left w:val="nil"/>
              <w:bottom w:val="nil"/>
              <w:right w:val="nil"/>
            </w:tcBorders>
          </w:tcPr>
          <w:p w14:paraId="59F1E26F" w14:textId="246DD8C1"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2</w:t>
            </w:r>
            <w:r w:rsidRPr="0052037C">
              <w:rPr>
                <w:rFonts w:ascii="Verdana" w:hAnsi="Verdana"/>
                <w:sz w:val="20"/>
                <w:szCs w:val="20"/>
              </w:rPr>
              <w:t>. Поставщик имеет право в течение 10 (десяти) рабочих дней с даты получения Рекламации проверить ее обоснованность путем:</w:t>
            </w:r>
          </w:p>
          <w:p w14:paraId="2F88B2F0" w14:textId="77777777" w:rsidR="00303B45" w:rsidRPr="0052037C" w:rsidRDefault="00303B45" w:rsidP="00303B45">
            <w:pPr>
              <w:jc w:val="both"/>
              <w:rPr>
                <w:rFonts w:ascii="Verdana" w:hAnsi="Verdana"/>
                <w:sz w:val="20"/>
                <w:szCs w:val="20"/>
              </w:rPr>
            </w:pPr>
            <w:r w:rsidRPr="0052037C">
              <w:rPr>
                <w:rFonts w:ascii="Verdana" w:hAnsi="Verdana"/>
                <w:sz w:val="20"/>
                <w:szCs w:val="20"/>
              </w:rPr>
              <w:t>a. Проведения совместной экспертизы с участием представителей обеих Сторон;</w:t>
            </w:r>
          </w:p>
          <w:p w14:paraId="2A456945" w14:textId="77777777" w:rsidR="00303B45" w:rsidRPr="0052037C" w:rsidRDefault="00303B45" w:rsidP="00303B45">
            <w:pPr>
              <w:jc w:val="both"/>
              <w:rPr>
                <w:rFonts w:ascii="Verdana" w:hAnsi="Verdana"/>
                <w:sz w:val="20"/>
                <w:szCs w:val="20"/>
              </w:rPr>
            </w:pPr>
            <w:r w:rsidRPr="0052037C">
              <w:rPr>
                <w:rFonts w:ascii="Verdana" w:hAnsi="Verdana"/>
                <w:sz w:val="20"/>
                <w:szCs w:val="20"/>
              </w:rPr>
              <w:t>b. Привлечения независимой экспертной организации, согласованной Сторонами.</w:t>
            </w:r>
          </w:p>
          <w:p w14:paraId="43E44BDD" w14:textId="0316DC13"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2</w:t>
            </w:r>
            <w:r w:rsidRPr="0052037C">
              <w:rPr>
                <w:rFonts w:ascii="Verdana" w:hAnsi="Verdana"/>
                <w:sz w:val="20"/>
                <w:szCs w:val="20"/>
              </w:rPr>
              <w:t>.1. Расходы, связанные с проведением проверки, несет Поставщик, за исключением случаев, когда по результатам проверки Рекламация признана необоснованной — в этом случае расходы несет Покупатель.</w:t>
            </w:r>
          </w:p>
          <w:p w14:paraId="3BA6F65B" w14:textId="03292C32"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2</w:t>
            </w:r>
            <w:r w:rsidRPr="0052037C">
              <w:rPr>
                <w:rFonts w:ascii="Verdana" w:hAnsi="Verdana"/>
                <w:sz w:val="20"/>
                <w:szCs w:val="20"/>
              </w:rPr>
              <w:t>.2. В случае, если Поставщик не воспользуется своим правом на проверку в указанный срок, Рекламация считается признанной им в полном объеме.</w:t>
            </w:r>
          </w:p>
        </w:tc>
        <w:tc>
          <w:tcPr>
            <w:tcW w:w="4814" w:type="dxa"/>
            <w:tcBorders>
              <w:top w:val="nil"/>
              <w:left w:val="nil"/>
              <w:bottom w:val="nil"/>
              <w:right w:val="nil"/>
            </w:tcBorders>
          </w:tcPr>
          <w:p w14:paraId="5D96C4E7" w14:textId="77777777" w:rsidR="00A84EA9" w:rsidRPr="00A84EA9" w:rsidRDefault="00A84EA9" w:rsidP="00A84EA9">
            <w:pPr>
              <w:jc w:val="both"/>
              <w:rPr>
                <w:rFonts w:ascii="Verdana" w:hAnsi="Verdana"/>
                <w:sz w:val="20"/>
                <w:szCs w:val="20"/>
                <w:lang w:val="en-US"/>
              </w:rPr>
            </w:pPr>
            <w:r w:rsidRPr="00A84EA9">
              <w:rPr>
                <w:rFonts w:ascii="Verdana" w:hAnsi="Verdana"/>
                <w:sz w:val="20"/>
                <w:szCs w:val="20"/>
                <w:lang w:val="en-US"/>
              </w:rPr>
              <w:t>9.2. The Supplier may, within 10 (ten) working days from receipt of the Non-Conformity Notice, verify the validity of the claim by:</w:t>
            </w:r>
          </w:p>
          <w:p w14:paraId="0C850A65" w14:textId="77777777" w:rsidR="00A84EA9" w:rsidRPr="00A84EA9" w:rsidRDefault="00A84EA9" w:rsidP="00A84EA9">
            <w:pPr>
              <w:jc w:val="both"/>
              <w:rPr>
                <w:rFonts w:ascii="Verdana" w:hAnsi="Verdana"/>
                <w:sz w:val="20"/>
                <w:szCs w:val="20"/>
                <w:lang w:val="en-US"/>
              </w:rPr>
            </w:pPr>
            <w:r w:rsidRPr="00A84EA9">
              <w:rPr>
                <w:rFonts w:ascii="Verdana" w:hAnsi="Verdana"/>
                <w:sz w:val="20"/>
                <w:szCs w:val="20"/>
                <w:lang w:val="en-US"/>
              </w:rPr>
              <w:t>a. Conducting a joint examination with representatives of both Parties; or</w:t>
            </w:r>
          </w:p>
          <w:p w14:paraId="18D65AC7" w14:textId="77777777" w:rsidR="00A84EA9" w:rsidRPr="00A84EA9" w:rsidRDefault="00A84EA9" w:rsidP="00A84EA9">
            <w:pPr>
              <w:jc w:val="both"/>
              <w:rPr>
                <w:rFonts w:ascii="Verdana" w:hAnsi="Verdana"/>
                <w:sz w:val="20"/>
                <w:szCs w:val="20"/>
                <w:lang w:val="en-US"/>
              </w:rPr>
            </w:pPr>
            <w:r w:rsidRPr="00A84EA9">
              <w:rPr>
                <w:rFonts w:ascii="Verdana" w:hAnsi="Verdana"/>
                <w:sz w:val="20"/>
                <w:szCs w:val="20"/>
                <w:lang w:val="en-US"/>
              </w:rPr>
              <w:t>b. Engaging an independent expert organization agreed upon by the Parties.</w:t>
            </w:r>
          </w:p>
          <w:p w14:paraId="334F6D41" w14:textId="77777777" w:rsidR="00A84EA9" w:rsidRPr="00A84EA9" w:rsidRDefault="00A84EA9" w:rsidP="00A84EA9">
            <w:pPr>
              <w:jc w:val="both"/>
              <w:rPr>
                <w:rFonts w:ascii="Verdana" w:hAnsi="Verdana"/>
                <w:sz w:val="20"/>
                <w:szCs w:val="20"/>
                <w:lang w:val="en-US"/>
              </w:rPr>
            </w:pPr>
            <w:r w:rsidRPr="00A84EA9">
              <w:rPr>
                <w:rFonts w:ascii="Verdana" w:hAnsi="Verdana"/>
                <w:sz w:val="20"/>
                <w:szCs w:val="20"/>
                <w:lang w:val="en-US"/>
              </w:rPr>
              <w:t>9.2.1. The Supplier shall bear the costs of such verification, unless the claim is found to be unjustified, in which case the Buyer shall bear these costs.</w:t>
            </w:r>
          </w:p>
          <w:p w14:paraId="091F1448" w14:textId="77777777" w:rsidR="00A84EA9" w:rsidRPr="00A84EA9" w:rsidRDefault="00A84EA9" w:rsidP="00A84EA9">
            <w:pPr>
              <w:jc w:val="both"/>
              <w:rPr>
                <w:rFonts w:ascii="Verdana" w:hAnsi="Verdana"/>
                <w:sz w:val="20"/>
                <w:szCs w:val="20"/>
                <w:lang w:val="en-US"/>
              </w:rPr>
            </w:pPr>
          </w:p>
          <w:p w14:paraId="1FBF8A9C" w14:textId="77777777" w:rsidR="00A84EA9" w:rsidRDefault="00A84EA9" w:rsidP="00A84EA9">
            <w:pPr>
              <w:jc w:val="both"/>
              <w:rPr>
                <w:rFonts w:ascii="Verdana" w:hAnsi="Verdana"/>
                <w:sz w:val="20"/>
                <w:szCs w:val="20"/>
                <w:lang w:val="en-US"/>
              </w:rPr>
            </w:pPr>
          </w:p>
          <w:p w14:paraId="0F45D68E" w14:textId="6345D0B3" w:rsidR="00303B45" w:rsidRPr="00A84EA9" w:rsidRDefault="00A84EA9" w:rsidP="00303B45">
            <w:pPr>
              <w:jc w:val="both"/>
              <w:rPr>
                <w:rFonts w:ascii="Verdana" w:hAnsi="Verdana"/>
                <w:sz w:val="20"/>
                <w:szCs w:val="20"/>
                <w:lang w:val="en-US"/>
              </w:rPr>
            </w:pPr>
            <w:r w:rsidRPr="00A84EA9">
              <w:rPr>
                <w:rFonts w:ascii="Verdana" w:hAnsi="Verdana"/>
                <w:sz w:val="20"/>
                <w:szCs w:val="20"/>
                <w:lang w:val="en-US"/>
              </w:rPr>
              <w:t>9.2.2. Should the Supplier fail to exercise its right to verify the claim within the specified timeframe, the claim shall be deemed fully acknowledged by the Supplier.</w:t>
            </w:r>
          </w:p>
        </w:tc>
      </w:tr>
      <w:tr w:rsidR="00303B45" w:rsidRPr="00A17013" w14:paraId="1912552D" w14:textId="77777777" w:rsidTr="00403FE8">
        <w:tc>
          <w:tcPr>
            <w:tcW w:w="4813" w:type="dxa"/>
            <w:tcBorders>
              <w:top w:val="nil"/>
              <w:left w:val="nil"/>
              <w:bottom w:val="nil"/>
              <w:right w:val="nil"/>
            </w:tcBorders>
          </w:tcPr>
          <w:p w14:paraId="01427A3D" w14:textId="77777777" w:rsidR="00303B45" w:rsidRPr="0052037C" w:rsidRDefault="00303B45" w:rsidP="00303B45">
            <w:pPr>
              <w:jc w:val="both"/>
              <w:rPr>
                <w:rFonts w:ascii="Verdana" w:hAnsi="Verdana"/>
                <w:sz w:val="20"/>
                <w:szCs w:val="20"/>
              </w:rPr>
            </w:pPr>
            <w:r w:rsidRPr="0052037C">
              <w:rPr>
                <w:rFonts w:ascii="Verdana" w:hAnsi="Verdana"/>
                <w:sz w:val="20"/>
                <w:szCs w:val="20"/>
              </w:rPr>
              <w:lastRenderedPageBreak/>
              <w:t>9.3. В случае признания Рекламации Продавец обязуется:</w:t>
            </w:r>
          </w:p>
          <w:p w14:paraId="6E58279C" w14:textId="647C78C7"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3</w:t>
            </w:r>
            <w:r w:rsidRPr="0052037C">
              <w:rPr>
                <w:rFonts w:ascii="Verdana" w:hAnsi="Verdana"/>
                <w:sz w:val="20"/>
                <w:szCs w:val="20"/>
              </w:rPr>
              <w:t xml:space="preserve">.1. При недопоставке Товара — допоставить недостающий Товар в сроки, согласованные Сторонами, но не позднее 15 (пятнадцати) календарных дней с даты признания Рекламации; </w:t>
            </w:r>
          </w:p>
          <w:p w14:paraId="46F48761" w14:textId="7055A682"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3</w:t>
            </w:r>
            <w:r w:rsidRPr="0052037C">
              <w:rPr>
                <w:rFonts w:ascii="Verdana" w:hAnsi="Verdana"/>
                <w:sz w:val="20"/>
                <w:szCs w:val="20"/>
              </w:rPr>
              <w:t>.2. При несоответствии Товара по качеству или комплектности — заменить Товар на соответствующий условиям Контракта или устранить недостатки в течение 15 (пятнадцати) календарных дней с даты признания Рекламации;</w:t>
            </w:r>
          </w:p>
          <w:p w14:paraId="2DFA756C" w14:textId="1101FDC9"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3</w:t>
            </w:r>
            <w:r w:rsidRPr="0052037C">
              <w:rPr>
                <w:rFonts w:ascii="Verdana" w:hAnsi="Verdana"/>
                <w:sz w:val="20"/>
                <w:szCs w:val="20"/>
              </w:rPr>
              <w:t>.3. При предоставлении некорректных Товаросопроводительных документов – предоставить скорректированные в течение 3 (трех) рабочих дней с даты признания Рекламации;</w:t>
            </w:r>
          </w:p>
          <w:p w14:paraId="7C777A43" w14:textId="6DDEBE84"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3</w:t>
            </w:r>
            <w:r w:rsidRPr="0052037C">
              <w:rPr>
                <w:rFonts w:ascii="Verdana" w:hAnsi="Verdana"/>
                <w:sz w:val="20"/>
                <w:szCs w:val="20"/>
              </w:rPr>
              <w:t>.4. В случае возмещения расходов Покупателя на устранение недостатков — возместить документально подтвержденные расходы;</w:t>
            </w:r>
          </w:p>
          <w:p w14:paraId="76926B36" w14:textId="73717925" w:rsidR="00303B45" w:rsidRPr="0052037C" w:rsidRDefault="00303B45" w:rsidP="00303B45">
            <w:pPr>
              <w:jc w:val="both"/>
              <w:rPr>
                <w:rFonts w:ascii="Verdana" w:hAnsi="Verdana"/>
                <w:sz w:val="20"/>
                <w:szCs w:val="20"/>
              </w:rPr>
            </w:pPr>
            <w:r w:rsidRPr="0052037C">
              <w:rPr>
                <w:rFonts w:ascii="Verdana" w:hAnsi="Verdana"/>
                <w:sz w:val="20"/>
                <w:szCs w:val="20"/>
              </w:rPr>
              <w:t>9.</w:t>
            </w:r>
            <w:r>
              <w:rPr>
                <w:rFonts w:ascii="Verdana" w:hAnsi="Verdana"/>
                <w:sz w:val="20"/>
                <w:szCs w:val="20"/>
              </w:rPr>
              <w:t>3</w:t>
            </w:r>
            <w:r w:rsidRPr="0052037C">
              <w:rPr>
                <w:rFonts w:ascii="Verdana" w:hAnsi="Verdana"/>
                <w:sz w:val="20"/>
                <w:szCs w:val="20"/>
              </w:rPr>
              <w:t>.5. В случае, если Покупатель устранил недостатки Товара самостоятельно или с привлечением третьих лиц, Поставщик обязуется возместить Покупателю документально подтвержденные расходы в течение 30 (тридцать) банковских дней с даты получения соответствующего требования.</w:t>
            </w:r>
          </w:p>
        </w:tc>
        <w:tc>
          <w:tcPr>
            <w:tcW w:w="4814" w:type="dxa"/>
            <w:tcBorders>
              <w:top w:val="nil"/>
              <w:left w:val="nil"/>
              <w:bottom w:val="nil"/>
              <w:right w:val="nil"/>
            </w:tcBorders>
          </w:tcPr>
          <w:p w14:paraId="6D96645A" w14:textId="5045499C" w:rsidR="00B16369" w:rsidRPr="00B16369" w:rsidRDefault="00B16369" w:rsidP="00B16369">
            <w:pPr>
              <w:jc w:val="both"/>
              <w:rPr>
                <w:rFonts w:ascii="Verdana" w:hAnsi="Verdana"/>
                <w:sz w:val="20"/>
                <w:szCs w:val="20"/>
                <w:lang w:val="en-US"/>
              </w:rPr>
            </w:pPr>
            <w:r w:rsidRPr="00B16369">
              <w:rPr>
                <w:rFonts w:ascii="Verdana" w:hAnsi="Verdana"/>
                <w:sz w:val="20"/>
                <w:szCs w:val="20"/>
                <w:lang w:val="en-US"/>
              </w:rPr>
              <w:t>9.3. If the claim is acknowledged as valid, the Supplier shall:</w:t>
            </w:r>
          </w:p>
          <w:p w14:paraId="0D2B06D4" w14:textId="77777777" w:rsidR="00B16369" w:rsidRPr="00B16369" w:rsidRDefault="00B16369" w:rsidP="00B16369">
            <w:pPr>
              <w:jc w:val="both"/>
              <w:rPr>
                <w:rFonts w:ascii="Verdana" w:hAnsi="Verdana"/>
                <w:sz w:val="20"/>
                <w:szCs w:val="20"/>
                <w:lang w:val="en-US"/>
              </w:rPr>
            </w:pPr>
            <w:r w:rsidRPr="00B16369">
              <w:rPr>
                <w:rFonts w:ascii="Verdana" w:hAnsi="Verdana"/>
                <w:sz w:val="20"/>
                <w:szCs w:val="20"/>
                <w:lang w:val="en-US"/>
              </w:rPr>
              <w:t>9.3.1. In the case of under-delivery, deliver the missing Goods within the timeframe agreed by the Parties but no later than 15 (fifteen) calendar days from the date the claim is acknowledged.</w:t>
            </w:r>
          </w:p>
          <w:p w14:paraId="2833229C" w14:textId="77777777" w:rsidR="00B16369" w:rsidRPr="00B16369" w:rsidRDefault="00B16369" w:rsidP="00B16369">
            <w:pPr>
              <w:jc w:val="both"/>
              <w:rPr>
                <w:rFonts w:ascii="Verdana" w:hAnsi="Verdana"/>
                <w:sz w:val="20"/>
                <w:szCs w:val="20"/>
                <w:lang w:val="en-US"/>
              </w:rPr>
            </w:pPr>
            <w:r w:rsidRPr="00B16369">
              <w:rPr>
                <w:rFonts w:ascii="Verdana" w:hAnsi="Verdana"/>
                <w:sz w:val="20"/>
                <w:szCs w:val="20"/>
                <w:lang w:val="en-US"/>
              </w:rPr>
              <w:t>9.3.2. In the case of quality or completeness non-conformity, replace the Goods with conforming Goods or remedy the defects within 15 (fifteen) calendar days from the date the claim is acknowledged.</w:t>
            </w:r>
          </w:p>
          <w:p w14:paraId="4CC392C9" w14:textId="77777777" w:rsidR="00B16369" w:rsidRPr="00B16369" w:rsidRDefault="00B16369" w:rsidP="00B16369">
            <w:pPr>
              <w:jc w:val="both"/>
              <w:rPr>
                <w:rFonts w:ascii="Verdana" w:hAnsi="Verdana"/>
                <w:sz w:val="20"/>
                <w:szCs w:val="20"/>
                <w:lang w:val="en-US"/>
              </w:rPr>
            </w:pPr>
          </w:p>
          <w:p w14:paraId="05E31A3D" w14:textId="77777777" w:rsidR="00B16369" w:rsidRPr="00B16369" w:rsidRDefault="00B16369" w:rsidP="00B16369">
            <w:pPr>
              <w:jc w:val="both"/>
              <w:rPr>
                <w:rFonts w:ascii="Verdana" w:hAnsi="Verdana"/>
                <w:sz w:val="20"/>
                <w:szCs w:val="20"/>
                <w:lang w:val="en-US"/>
              </w:rPr>
            </w:pPr>
            <w:r w:rsidRPr="00B16369">
              <w:rPr>
                <w:rFonts w:ascii="Verdana" w:hAnsi="Verdana"/>
                <w:sz w:val="20"/>
                <w:szCs w:val="20"/>
                <w:lang w:val="en-US"/>
              </w:rPr>
              <w:t>9.3.3. If incorrect shipping documents were provided, issue corrected documents within 3 (three) working days from the date the claim is acknowledged.</w:t>
            </w:r>
          </w:p>
          <w:p w14:paraId="74725B3E" w14:textId="77777777" w:rsidR="00B16369" w:rsidRPr="00B16369" w:rsidRDefault="00B16369" w:rsidP="00B16369">
            <w:pPr>
              <w:jc w:val="both"/>
              <w:rPr>
                <w:rFonts w:ascii="Verdana" w:hAnsi="Verdana"/>
                <w:sz w:val="20"/>
                <w:szCs w:val="20"/>
                <w:lang w:val="en-US"/>
              </w:rPr>
            </w:pPr>
          </w:p>
          <w:p w14:paraId="6223457E" w14:textId="77777777" w:rsidR="00B16369" w:rsidRPr="00B16369" w:rsidRDefault="00B16369" w:rsidP="00B16369">
            <w:pPr>
              <w:jc w:val="both"/>
              <w:rPr>
                <w:rFonts w:ascii="Verdana" w:hAnsi="Verdana"/>
                <w:sz w:val="20"/>
                <w:szCs w:val="20"/>
                <w:lang w:val="en-US"/>
              </w:rPr>
            </w:pPr>
            <w:r w:rsidRPr="00B16369">
              <w:rPr>
                <w:rFonts w:ascii="Verdana" w:hAnsi="Verdana"/>
                <w:sz w:val="20"/>
                <w:szCs w:val="20"/>
                <w:lang w:val="en-US"/>
              </w:rPr>
              <w:t>9.3.4. In the event the Buyer incurs expenses to remedy the defects, reimburse the Buyer for its documented expenses.</w:t>
            </w:r>
          </w:p>
          <w:p w14:paraId="7E2DE93B" w14:textId="77777777" w:rsidR="00B16369" w:rsidRPr="00B16369" w:rsidRDefault="00B16369" w:rsidP="00B16369">
            <w:pPr>
              <w:jc w:val="both"/>
              <w:rPr>
                <w:rFonts w:ascii="Verdana" w:hAnsi="Verdana"/>
                <w:sz w:val="20"/>
                <w:szCs w:val="20"/>
                <w:lang w:val="en-US"/>
              </w:rPr>
            </w:pPr>
          </w:p>
          <w:p w14:paraId="6A27EF40" w14:textId="0DB70DAD" w:rsidR="00303B45" w:rsidRPr="00B16369" w:rsidRDefault="00B16369" w:rsidP="00B16369">
            <w:pPr>
              <w:jc w:val="both"/>
              <w:rPr>
                <w:rFonts w:ascii="Verdana" w:hAnsi="Verdana"/>
                <w:sz w:val="20"/>
                <w:szCs w:val="20"/>
                <w:lang w:val="en-US"/>
              </w:rPr>
            </w:pPr>
            <w:r w:rsidRPr="00B16369">
              <w:rPr>
                <w:rFonts w:ascii="Verdana" w:hAnsi="Verdana"/>
                <w:sz w:val="20"/>
                <w:szCs w:val="20"/>
                <w:lang w:val="en-US"/>
              </w:rPr>
              <w:t>9.3.5. If the Buyer has remedied the defects itself or engaged third parties to do so, the Supplier shall reimburse the Buyer for documented expenses within 30 (thirty) banking days from the date of receipt of the Buyer’s corresponding request.</w:t>
            </w:r>
          </w:p>
        </w:tc>
      </w:tr>
      <w:tr w:rsidR="00303B45" w:rsidRPr="00A17013" w14:paraId="384581AA" w14:textId="77777777" w:rsidTr="00425EFF">
        <w:tc>
          <w:tcPr>
            <w:tcW w:w="4813" w:type="dxa"/>
            <w:tcBorders>
              <w:top w:val="nil"/>
              <w:left w:val="nil"/>
              <w:bottom w:val="nil"/>
              <w:right w:val="nil"/>
            </w:tcBorders>
          </w:tcPr>
          <w:p w14:paraId="3C03D100" w14:textId="7DA54A12" w:rsidR="00303B45" w:rsidRPr="0052037C" w:rsidRDefault="00303B45" w:rsidP="00303B45">
            <w:pPr>
              <w:jc w:val="both"/>
              <w:rPr>
                <w:rFonts w:ascii="Verdana" w:hAnsi="Verdana"/>
                <w:sz w:val="20"/>
                <w:szCs w:val="20"/>
              </w:rPr>
            </w:pPr>
            <w:r w:rsidRPr="0052037C">
              <w:rPr>
                <w:rFonts w:ascii="Verdana" w:hAnsi="Verdana"/>
                <w:sz w:val="20"/>
                <w:szCs w:val="20"/>
              </w:rPr>
              <w:t>9.5. В случае, если Стороны не пришли к соглашению по Рекламации, спор подлежит разрешению в порядке, предусмотренном разделом «Разрешение споров» настоящего Контракта.</w:t>
            </w:r>
          </w:p>
        </w:tc>
        <w:tc>
          <w:tcPr>
            <w:tcW w:w="4814" w:type="dxa"/>
            <w:tcBorders>
              <w:top w:val="nil"/>
              <w:left w:val="nil"/>
              <w:bottom w:val="nil"/>
              <w:right w:val="nil"/>
            </w:tcBorders>
          </w:tcPr>
          <w:p w14:paraId="7975D3A6" w14:textId="782E7798" w:rsidR="00303B45" w:rsidRPr="00B16369" w:rsidRDefault="00B16369" w:rsidP="00303B45">
            <w:pPr>
              <w:jc w:val="both"/>
              <w:rPr>
                <w:rFonts w:ascii="Verdana" w:hAnsi="Verdana"/>
                <w:sz w:val="20"/>
                <w:szCs w:val="20"/>
                <w:lang w:val="en-US"/>
              </w:rPr>
            </w:pPr>
            <w:r w:rsidRPr="00B16369">
              <w:rPr>
                <w:rFonts w:ascii="Verdana" w:hAnsi="Verdana"/>
                <w:sz w:val="20"/>
                <w:szCs w:val="20"/>
                <w:lang w:val="en-US"/>
              </w:rPr>
              <w:t xml:space="preserve">9.5. Should the Parties fail to reach an agreement regarding a claim, the dispute shall be resolved in accordance with the “Dispute Resolution” </w:t>
            </w:r>
            <w:r>
              <w:rPr>
                <w:rFonts w:ascii="Verdana" w:hAnsi="Verdana"/>
                <w:sz w:val="20"/>
                <w:szCs w:val="20"/>
                <w:lang w:val="en-US"/>
              </w:rPr>
              <w:t>clause</w:t>
            </w:r>
            <w:r w:rsidRPr="00B16369">
              <w:rPr>
                <w:rFonts w:ascii="Verdana" w:hAnsi="Verdana"/>
                <w:sz w:val="20"/>
                <w:szCs w:val="20"/>
                <w:lang w:val="en-US"/>
              </w:rPr>
              <w:t xml:space="preserve"> of this Contract.</w:t>
            </w:r>
          </w:p>
        </w:tc>
      </w:tr>
      <w:tr w:rsidR="00303B45" w:rsidRPr="00A17013" w14:paraId="5646BD3F" w14:textId="77777777" w:rsidTr="00425EFF">
        <w:tc>
          <w:tcPr>
            <w:tcW w:w="4813" w:type="dxa"/>
            <w:tcBorders>
              <w:top w:val="nil"/>
              <w:left w:val="nil"/>
              <w:bottom w:val="nil"/>
              <w:right w:val="nil"/>
            </w:tcBorders>
          </w:tcPr>
          <w:p w14:paraId="2C60906C" w14:textId="5B02FC20" w:rsidR="00303B45" w:rsidRPr="00B16369"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0F915A6D" w14:textId="79CA204F" w:rsidR="00303B45" w:rsidRPr="00B16369" w:rsidRDefault="00303B45" w:rsidP="00303B45">
            <w:pPr>
              <w:jc w:val="both"/>
              <w:rPr>
                <w:rFonts w:ascii="Verdana" w:hAnsi="Verdana"/>
                <w:sz w:val="20"/>
                <w:szCs w:val="20"/>
                <w:lang w:val="en-US"/>
              </w:rPr>
            </w:pPr>
          </w:p>
        </w:tc>
      </w:tr>
      <w:tr w:rsidR="00303B45" w:rsidRPr="001119E5" w14:paraId="2D0E0976" w14:textId="77777777" w:rsidTr="00425EFF">
        <w:tc>
          <w:tcPr>
            <w:tcW w:w="4813" w:type="dxa"/>
            <w:tcBorders>
              <w:top w:val="nil"/>
              <w:left w:val="nil"/>
              <w:bottom w:val="nil"/>
              <w:right w:val="nil"/>
            </w:tcBorders>
          </w:tcPr>
          <w:p w14:paraId="4AC75C4C" w14:textId="209F6625"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10</w:t>
            </w:r>
            <w:r w:rsidRPr="00896C2E">
              <w:rPr>
                <w:rFonts w:ascii="Verdana" w:hAnsi="Verdana"/>
                <w:b/>
                <w:bCs/>
                <w:color w:val="0033CC"/>
                <w:sz w:val="20"/>
                <w:szCs w:val="20"/>
              </w:rPr>
              <w:t>:</w:t>
            </w:r>
          </w:p>
          <w:p w14:paraId="44173E14" w14:textId="4F246601" w:rsidR="00303B45" w:rsidRPr="0052037C" w:rsidRDefault="00303B45" w:rsidP="00303B45">
            <w:pPr>
              <w:jc w:val="both"/>
              <w:rPr>
                <w:rFonts w:ascii="Verdana" w:hAnsi="Verdana"/>
                <w:sz w:val="20"/>
                <w:szCs w:val="20"/>
              </w:rPr>
            </w:pPr>
            <w:r w:rsidRPr="008D572C">
              <w:rPr>
                <w:rFonts w:ascii="Verdana" w:hAnsi="Verdana"/>
                <w:b/>
                <w:bCs/>
                <w:color w:val="0033CC"/>
                <w:sz w:val="20"/>
                <w:szCs w:val="20"/>
              </w:rPr>
              <w:t>Разрешение споров</w:t>
            </w:r>
          </w:p>
        </w:tc>
        <w:tc>
          <w:tcPr>
            <w:tcW w:w="4814" w:type="dxa"/>
            <w:tcBorders>
              <w:top w:val="nil"/>
              <w:left w:val="nil"/>
              <w:bottom w:val="nil"/>
              <w:right w:val="nil"/>
            </w:tcBorders>
          </w:tcPr>
          <w:p w14:paraId="17EB95BE" w14:textId="480BAD99"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052F29">
              <w:rPr>
                <w:rFonts w:ascii="Verdana" w:hAnsi="Verdana"/>
                <w:b/>
                <w:bCs/>
                <w:color w:val="0033CC"/>
                <w:sz w:val="20"/>
                <w:szCs w:val="20"/>
                <w:lang w:val="en-US"/>
              </w:rPr>
              <w:t>10</w:t>
            </w:r>
            <w:r>
              <w:rPr>
                <w:rFonts w:ascii="Verdana" w:hAnsi="Verdana"/>
                <w:b/>
                <w:bCs/>
                <w:color w:val="0033CC"/>
                <w:sz w:val="20"/>
                <w:szCs w:val="20"/>
                <w:lang w:val="en-US"/>
              </w:rPr>
              <w:t>:</w:t>
            </w:r>
          </w:p>
          <w:p w14:paraId="4AB56C71" w14:textId="45AF558F" w:rsidR="00303B45" w:rsidRPr="0052037C" w:rsidRDefault="004D49CE" w:rsidP="00303B45">
            <w:pPr>
              <w:jc w:val="both"/>
              <w:rPr>
                <w:rFonts w:ascii="Verdana" w:hAnsi="Verdana"/>
                <w:sz w:val="20"/>
                <w:szCs w:val="20"/>
                <w:lang w:val="en-US"/>
              </w:rPr>
            </w:pPr>
            <w:r w:rsidRPr="004D49CE">
              <w:rPr>
                <w:rFonts w:ascii="Verdana" w:hAnsi="Verdana"/>
                <w:b/>
                <w:bCs/>
                <w:color w:val="0033CC"/>
                <w:sz w:val="20"/>
                <w:szCs w:val="20"/>
                <w:lang w:val="en-US"/>
              </w:rPr>
              <w:t>Dispute Resolution</w:t>
            </w:r>
          </w:p>
        </w:tc>
      </w:tr>
      <w:tr w:rsidR="00303B45" w:rsidRPr="00A17013" w14:paraId="6B628582" w14:textId="77777777" w:rsidTr="00425EFF">
        <w:tc>
          <w:tcPr>
            <w:tcW w:w="4813" w:type="dxa"/>
            <w:tcBorders>
              <w:top w:val="nil"/>
              <w:left w:val="nil"/>
              <w:bottom w:val="nil"/>
              <w:right w:val="nil"/>
            </w:tcBorders>
          </w:tcPr>
          <w:p w14:paraId="42C98897" w14:textId="2432DA7D" w:rsidR="00303B45" w:rsidRPr="003935B2" w:rsidRDefault="00303B45" w:rsidP="00303B45">
            <w:pPr>
              <w:jc w:val="both"/>
              <w:rPr>
                <w:rFonts w:ascii="Verdana" w:hAnsi="Verdana"/>
                <w:sz w:val="20"/>
                <w:szCs w:val="20"/>
              </w:rPr>
            </w:pPr>
            <w:r w:rsidRPr="003935B2">
              <w:rPr>
                <w:rFonts w:ascii="Verdana" w:hAnsi="Verdana"/>
                <w:sz w:val="20"/>
                <w:szCs w:val="20"/>
              </w:rPr>
              <w:t xml:space="preserve">10.1. </w:t>
            </w:r>
            <w:r w:rsidRPr="00467365">
              <w:rPr>
                <w:rFonts w:ascii="Verdana" w:hAnsi="Verdana"/>
                <w:sz w:val="20"/>
                <w:szCs w:val="20"/>
              </w:rPr>
              <w:t>Все споры и разногласия, возникающие из настоящего Контракта или в связи с ним, Стороны стремятся разрешить путем переговоров и претензионного порядка</w:t>
            </w:r>
            <w:r w:rsidRPr="003935B2">
              <w:rPr>
                <w:rFonts w:ascii="Verdana" w:hAnsi="Verdana"/>
                <w:sz w:val="20"/>
                <w:szCs w:val="20"/>
              </w:rPr>
              <w:t>.</w:t>
            </w:r>
          </w:p>
          <w:p w14:paraId="6FFD2C81" w14:textId="5006A3A8" w:rsidR="00303B45" w:rsidRPr="003935B2" w:rsidRDefault="00303B45" w:rsidP="00303B45">
            <w:pPr>
              <w:jc w:val="both"/>
              <w:rPr>
                <w:rFonts w:ascii="Verdana" w:hAnsi="Verdana"/>
                <w:sz w:val="20"/>
                <w:szCs w:val="20"/>
              </w:rPr>
            </w:pPr>
            <w:r w:rsidRPr="003935B2">
              <w:rPr>
                <w:rFonts w:ascii="Verdana" w:hAnsi="Verdana"/>
                <w:sz w:val="20"/>
                <w:szCs w:val="20"/>
              </w:rPr>
              <w:t xml:space="preserve">10.1.1. Переговоры инициируются путем направления письменного обращения заинтересованной Стороной по электронной почте на адрес другой Стороны, указанный в разделе «Уведомления и коммуникации». </w:t>
            </w:r>
            <w:r>
              <w:rPr>
                <w:rFonts w:ascii="Verdana" w:hAnsi="Verdana"/>
                <w:sz w:val="20"/>
                <w:szCs w:val="20"/>
              </w:rPr>
              <w:t>О</w:t>
            </w:r>
            <w:r w:rsidRPr="003935B2">
              <w:rPr>
                <w:rFonts w:ascii="Verdana" w:hAnsi="Verdana"/>
                <w:sz w:val="20"/>
                <w:szCs w:val="20"/>
              </w:rPr>
              <w:t>твет должен быть направлен в течение 10 (десяти) рабочих дней с даты получения обращения.</w:t>
            </w:r>
          </w:p>
        </w:tc>
        <w:tc>
          <w:tcPr>
            <w:tcW w:w="4814" w:type="dxa"/>
            <w:tcBorders>
              <w:top w:val="nil"/>
              <w:left w:val="nil"/>
              <w:bottom w:val="nil"/>
              <w:right w:val="nil"/>
            </w:tcBorders>
          </w:tcPr>
          <w:p w14:paraId="131832E8" w14:textId="77777777" w:rsidR="004D49CE" w:rsidRPr="004D49CE" w:rsidRDefault="004D49CE" w:rsidP="004D49CE">
            <w:pPr>
              <w:jc w:val="both"/>
              <w:rPr>
                <w:rFonts w:ascii="Verdana" w:hAnsi="Verdana"/>
                <w:sz w:val="20"/>
                <w:szCs w:val="20"/>
                <w:lang w:val="en-US"/>
              </w:rPr>
            </w:pPr>
            <w:r w:rsidRPr="004D49CE">
              <w:rPr>
                <w:rFonts w:ascii="Verdana" w:hAnsi="Verdana"/>
                <w:sz w:val="20"/>
                <w:szCs w:val="20"/>
                <w:lang w:val="en-US"/>
              </w:rPr>
              <w:t>10.1. All disputes and disagreements arising out of or in connection with this Contract shall, in the first instance, be resolved through negotiations and a mandatory pre-trial (claim) procedure.</w:t>
            </w:r>
          </w:p>
          <w:p w14:paraId="3048FDA8" w14:textId="2C50F18B" w:rsidR="004D49CE" w:rsidRPr="004D49CE" w:rsidRDefault="004D49CE" w:rsidP="004D49CE">
            <w:pPr>
              <w:jc w:val="both"/>
              <w:rPr>
                <w:rFonts w:ascii="Verdana" w:hAnsi="Verdana"/>
                <w:sz w:val="20"/>
                <w:szCs w:val="20"/>
                <w:lang w:val="en-US"/>
              </w:rPr>
            </w:pPr>
            <w:r w:rsidRPr="004D49CE">
              <w:rPr>
                <w:rFonts w:ascii="Verdana" w:hAnsi="Verdana"/>
                <w:sz w:val="20"/>
                <w:szCs w:val="20"/>
                <w:lang w:val="en-US"/>
              </w:rPr>
              <w:t xml:space="preserve">10.1.1. Negotiations are initiated by sending a written inquiry by the </w:t>
            </w:r>
            <w:r w:rsidR="0016375E" w:rsidRPr="0016375E">
              <w:rPr>
                <w:rFonts w:ascii="Verdana" w:hAnsi="Verdana"/>
                <w:sz w:val="20"/>
                <w:szCs w:val="20"/>
                <w:lang w:val="en-US"/>
              </w:rPr>
              <w:t xml:space="preserve">interested party </w:t>
            </w:r>
            <w:r w:rsidRPr="004D49CE">
              <w:rPr>
                <w:rFonts w:ascii="Verdana" w:hAnsi="Verdana"/>
                <w:sz w:val="20"/>
                <w:szCs w:val="20"/>
                <w:lang w:val="en-US"/>
              </w:rPr>
              <w:t xml:space="preserve">via email to the other Party’s address specified in the “Notices and Communications” </w:t>
            </w:r>
            <w:r w:rsidR="00AC4E58">
              <w:rPr>
                <w:rFonts w:ascii="Verdana" w:hAnsi="Verdana"/>
                <w:sz w:val="20"/>
                <w:szCs w:val="20"/>
                <w:lang w:val="en-US"/>
              </w:rPr>
              <w:t>clause</w:t>
            </w:r>
            <w:r w:rsidRPr="004D49CE">
              <w:rPr>
                <w:rFonts w:ascii="Verdana" w:hAnsi="Verdana"/>
                <w:sz w:val="20"/>
                <w:szCs w:val="20"/>
                <w:lang w:val="en-US"/>
              </w:rPr>
              <w:t>. A response shall be provided within 10 (ten) working days from receipt of the inquiry.</w:t>
            </w:r>
          </w:p>
          <w:p w14:paraId="5EA141B4" w14:textId="51DC6878" w:rsidR="00303B45" w:rsidRPr="004D49CE" w:rsidRDefault="00303B45" w:rsidP="00303B45">
            <w:pPr>
              <w:jc w:val="both"/>
              <w:rPr>
                <w:rFonts w:ascii="Verdana" w:hAnsi="Verdana"/>
                <w:sz w:val="20"/>
                <w:szCs w:val="20"/>
                <w:lang w:val="en-US"/>
              </w:rPr>
            </w:pPr>
          </w:p>
        </w:tc>
      </w:tr>
      <w:tr w:rsidR="00303B45" w:rsidRPr="00A17013" w14:paraId="0E0D5AC0" w14:textId="77777777" w:rsidTr="00425EFF">
        <w:tc>
          <w:tcPr>
            <w:tcW w:w="4813" w:type="dxa"/>
            <w:tcBorders>
              <w:top w:val="nil"/>
              <w:left w:val="nil"/>
              <w:bottom w:val="nil"/>
              <w:right w:val="nil"/>
            </w:tcBorders>
          </w:tcPr>
          <w:p w14:paraId="680E4127" w14:textId="77777777" w:rsidR="00303B45" w:rsidRPr="003935B2" w:rsidRDefault="00303B45" w:rsidP="00303B45">
            <w:pPr>
              <w:jc w:val="both"/>
              <w:rPr>
                <w:rFonts w:ascii="Verdana" w:hAnsi="Verdana"/>
                <w:sz w:val="20"/>
                <w:szCs w:val="20"/>
              </w:rPr>
            </w:pPr>
            <w:r w:rsidRPr="003935B2">
              <w:rPr>
                <w:rFonts w:ascii="Verdana" w:hAnsi="Verdana"/>
                <w:sz w:val="20"/>
                <w:szCs w:val="20"/>
              </w:rPr>
              <w:t>10.2. Если спор не может быть разрешен путем переговоров в течение 30 календарных дней, Стороны прибегают к процедуре медиации.</w:t>
            </w:r>
          </w:p>
          <w:p w14:paraId="05E6747A" w14:textId="77777777" w:rsidR="00303B45" w:rsidRPr="003935B2" w:rsidRDefault="00303B45" w:rsidP="00303B45">
            <w:pPr>
              <w:jc w:val="both"/>
              <w:rPr>
                <w:rFonts w:ascii="Verdana" w:hAnsi="Verdana"/>
                <w:sz w:val="20"/>
                <w:szCs w:val="20"/>
              </w:rPr>
            </w:pPr>
            <w:r w:rsidRPr="003935B2">
              <w:rPr>
                <w:rFonts w:ascii="Verdana" w:hAnsi="Verdana"/>
                <w:sz w:val="20"/>
                <w:szCs w:val="20"/>
              </w:rPr>
              <w:t xml:space="preserve">10.2.1. Медиация проводится в соответствии с применимыми правилами процедуры медиации независимым </w:t>
            </w:r>
            <w:r w:rsidRPr="003935B2">
              <w:rPr>
                <w:rFonts w:ascii="Verdana" w:hAnsi="Verdana"/>
                <w:sz w:val="20"/>
                <w:szCs w:val="20"/>
              </w:rPr>
              <w:lastRenderedPageBreak/>
              <w:t>медиатором, выбранным по взаимному согласию Сторон. Если Стороны не смогут договориться о кандидатуре медиатора в течение 10 (десяти) рабочих дней, каждая Сторона назначает по одному кандидату, и медиатор выбирается путем жеребьевки из предложенных кандидатур.</w:t>
            </w:r>
          </w:p>
          <w:p w14:paraId="750F10BC" w14:textId="77777777" w:rsidR="00303B45" w:rsidRPr="003935B2" w:rsidRDefault="00303B45" w:rsidP="00303B45">
            <w:pPr>
              <w:jc w:val="both"/>
              <w:rPr>
                <w:rFonts w:ascii="Verdana" w:hAnsi="Verdana"/>
                <w:sz w:val="20"/>
                <w:szCs w:val="20"/>
              </w:rPr>
            </w:pPr>
            <w:r w:rsidRPr="003935B2">
              <w:rPr>
                <w:rFonts w:ascii="Verdana" w:hAnsi="Verdana"/>
                <w:sz w:val="20"/>
                <w:szCs w:val="20"/>
              </w:rPr>
              <w:t>10.2.2. Медиация должна быть завершена в течение 30 (тридцати) календарных дней с даты назначения медиатора, если Стороны не договорятся об ином.</w:t>
            </w:r>
          </w:p>
          <w:p w14:paraId="6A4874E8" w14:textId="3C2656D6" w:rsidR="00303B45" w:rsidRPr="003935B2" w:rsidRDefault="00303B45" w:rsidP="00303B45">
            <w:pPr>
              <w:jc w:val="both"/>
              <w:rPr>
                <w:rFonts w:ascii="Verdana" w:hAnsi="Verdana"/>
                <w:sz w:val="20"/>
                <w:szCs w:val="20"/>
              </w:rPr>
            </w:pPr>
            <w:r w:rsidRPr="003935B2">
              <w:rPr>
                <w:rFonts w:ascii="Verdana" w:hAnsi="Verdana"/>
                <w:sz w:val="20"/>
                <w:szCs w:val="20"/>
              </w:rPr>
              <w:t>10.2.3. Расходы, связанные с проведением процедуры медиации, Стороны несут поровну, если иное не согласовано дополнительно.</w:t>
            </w:r>
          </w:p>
        </w:tc>
        <w:tc>
          <w:tcPr>
            <w:tcW w:w="4814" w:type="dxa"/>
            <w:tcBorders>
              <w:top w:val="nil"/>
              <w:left w:val="nil"/>
              <w:bottom w:val="nil"/>
              <w:right w:val="nil"/>
            </w:tcBorders>
          </w:tcPr>
          <w:p w14:paraId="2A117A41" w14:textId="77777777" w:rsidR="00AC4E58" w:rsidRPr="00AC4E58" w:rsidRDefault="00AC4E58" w:rsidP="00AC4E58">
            <w:pPr>
              <w:jc w:val="both"/>
              <w:rPr>
                <w:rFonts w:ascii="Verdana" w:hAnsi="Verdana"/>
                <w:sz w:val="20"/>
                <w:szCs w:val="20"/>
                <w:lang w:val="en-US"/>
              </w:rPr>
            </w:pPr>
            <w:r w:rsidRPr="00AC4E58">
              <w:rPr>
                <w:rFonts w:ascii="Verdana" w:hAnsi="Verdana"/>
                <w:sz w:val="20"/>
                <w:szCs w:val="20"/>
                <w:lang w:val="en-US"/>
              </w:rPr>
              <w:lastRenderedPageBreak/>
              <w:t>10.2. If the dispute cannot be resolved through negotiations within 30 calendar days, the Parties shall resort to mediation.</w:t>
            </w:r>
          </w:p>
          <w:p w14:paraId="7B8BCD93" w14:textId="77777777" w:rsidR="00AC4E58" w:rsidRPr="00AC4E58" w:rsidRDefault="00AC4E58" w:rsidP="00AC4E58">
            <w:pPr>
              <w:jc w:val="both"/>
              <w:rPr>
                <w:rFonts w:ascii="Verdana" w:hAnsi="Verdana"/>
                <w:sz w:val="20"/>
                <w:szCs w:val="20"/>
                <w:lang w:val="en-US"/>
              </w:rPr>
            </w:pPr>
          </w:p>
          <w:p w14:paraId="3D5A88EC" w14:textId="77777777" w:rsidR="00AC4E58" w:rsidRPr="00AC4E58" w:rsidRDefault="00AC4E58" w:rsidP="00AC4E58">
            <w:pPr>
              <w:jc w:val="both"/>
              <w:rPr>
                <w:rFonts w:ascii="Verdana" w:hAnsi="Verdana"/>
                <w:sz w:val="20"/>
                <w:szCs w:val="20"/>
                <w:lang w:val="en-US"/>
              </w:rPr>
            </w:pPr>
            <w:r w:rsidRPr="00AC4E58">
              <w:rPr>
                <w:rFonts w:ascii="Verdana" w:hAnsi="Verdana"/>
                <w:sz w:val="20"/>
                <w:szCs w:val="20"/>
                <w:lang w:val="en-US"/>
              </w:rPr>
              <w:t xml:space="preserve">10.2.1. Mediation shall be conducted according to the applicable mediation rules by an independent mediator chosen by mutual </w:t>
            </w:r>
            <w:r w:rsidRPr="00AC4E58">
              <w:rPr>
                <w:rFonts w:ascii="Verdana" w:hAnsi="Verdana"/>
                <w:sz w:val="20"/>
                <w:szCs w:val="20"/>
                <w:lang w:val="en-US"/>
              </w:rPr>
              <w:lastRenderedPageBreak/>
              <w:t>agreement of the Parties. If the Parties fail to agree on a mediator’s candidacy within 10 (ten) working days, each Party shall nominate one candidate, and the mediator shall be selected by drawing lots from the proposed candidates.</w:t>
            </w:r>
          </w:p>
          <w:p w14:paraId="55439DC6" w14:textId="77777777" w:rsidR="00AC4E58" w:rsidRPr="00AC4E58" w:rsidRDefault="00AC4E58" w:rsidP="00AC4E58">
            <w:pPr>
              <w:jc w:val="both"/>
              <w:rPr>
                <w:rFonts w:ascii="Verdana" w:hAnsi="Verdana"/>
                <w:sz w:val="20"/>
                <w:szCs w:val="20"/>
                <w:lang w:val="en-US"/>
              </w:rPr>
            </w:pPr>
          </w:p>
          <w:p w14:paraId="1E089F2E" w14:textId="77777777" w:rsidR="00AC4E58" w:rsidRPr="00AC4E58" w:rsidRDefault="00AC4E58" w:rsidP="00AC4E58">
            <w:pPr>
              <w:jc w:val="both"/>
              <w:rPr>
                <w:rFonts w:ascii="Verdana" w:hAnsi="Verdana"/>
                <w:sz w:val="20"/>
                <w:szCs w:val="20"/>
                <w:lang w:val="en-US"/>
              </w:rPr>
            </w:pPr>
            <w:r w:rsidRPr="00AC4E58">
              <w:rPr>
                <w:rFonts w:ascii="Verdana" w:hAnsi="Verdana"/>
                <w:sz w:val="20"/>
                <w:szCs w:val="20"/>
                <w:lang w:val="en-US"/>
              </w:rPr>
              <w:t>10.2.2. Mediation shall be completed within 30 (thirty) calendar days from the mediator’s appointment, unless the Parties agree otherwise.</w:t>
            </w:r>
          </w:p>
          <w:p w14:paraId="78B9E183" w14:textId="4FDBF35C" w:rsidR="00303B45" w:rsidRPr="00AC4E58" w:rsidRDefault="00AC4E58" w:rsidP="00303B45">
            <w:pPr>
              <w:jc w:val="both"/>
              <w:rPr>
                <w:rFonts w:ascii="Verdana" w:hAnsi="Verdana"/>
                <w:sz w:val="20"/>
                <w:szCs w:val="20"/>
                <w:lang w:val="en-US"/>
              </w:rPr>
            </w:pPr>
            <w:r w:rsidRPr="00AC4E58">
              <w:rPr>
                <w:rFonts w:ascii="Verdana" w:hAnsi="Verdana"/>
                <w:sz w:val="20"/>
                <w:szCs w:val="20"/>
                <w:lang w:val="en-US"/>
              </w:rPr>
              <w:t>10.2.3. Unless otherwise agreed, the costs of mediation shall be borne equally by the Parties.</w:t>
            </w:r>
          </w:p>
        </w:tc>
      </w:tr>
      <w:tr w:rsidR="00303B45" w:rsidRPr="00A17013" w14:paraId="1E1A9447" w14:textId="77777777" w:rsidTr="00425EFF">
        <w:tc>
          <w:tcPr>
            <w:tcW w:w="4813" w:type="dxa"/>
            <w:tcBorders>
              <w:top w:val="nil"/>
              <w:left w:val="nil"/>
              <w:bottom w:val="nil"/>
              <w:right w:val="nil"/>
            </w:tcBorders>
          </w:tcPr>
          <w:p w14:paraId="2FD666A3" w14:textId="77777777" w:rsidR="00303B45" w:rsidRPr="003935B2" w:rsidRDefault="00303B45" w:rsidP="00303B45">
            <w:pPr>
              <w:jc w:val="both"/>
              <w:rPr>
                <w:rFonts w:ascii="Verdana" w:hAnsi="Verdana"/>
                <w:sz w:val="20"/>
                <w:szCs w:val="20"/>
              </w:rPr>
            </w:pPr>
            <w:r w:rsidRPr="003935B2">
              <w:rPr>
                <w:rFonts w:ascii="Verdana" w:hAnsi="Verdana"/>
                <w:sz w:val="20"/>
                <w:szCs w:val="20"/>
              </w:rPr>
              <w:lastRenderedPageBreak/>
              <w:t>10.3. Если медиация не приводит к урегулированию спора, каждая из Сторон вправе обратиться в суд для окончательного разрешения спора.</w:t>
            </w:r>
          </w:p>
          <w:p w14:paraId="7F1BE04E" w14:textId="29A1F19E" w:rsidR="00303B45" w:rsidRPr="003935B2" w:rsidRDefault="00303B45" w:rsidP="00303B45">
            <w:pPr>
              <w:jc w:val="both"/>
              <w:rPr>
                <w:rFonts w:ascii="Verdana" w:hAnsi="Verdana"/>
                <w:sz w:val="20"/>
                <w:szCs w:val="20"/>
              </w:rPr>
            </w:pPr>
            <w:r w:rsidRPr="003935B2">
              <w:rPr>
                <w:rFonts w:ascii="Verdana" w:hAnsi="Verdana"/>
                <w:sz w:val="20"/>
                <w:szCs w:val="20"/>
              </w:rPr>
              <w:t>10.3.1. Все споры, разногласия или требования, возникающие из настоящего Контракта или в связи с ним, подлежат разрешению в Ташкентском городском суде. Язык судебного разбирательства определяется в соответствии с законодательством Республики Узбекистан.</w:t>
            </w:r>
          </w:p>
        </w:tc>
        <w:tc>
          <w:tcPr>
            <w:tcW w:w="4814" w:type="dxa"/>
            <w:tcBorders>
              <w:top w:val="nil"/>
              <w:left w:val="nil"/>
              <w:bottom w:val="nil"/>
              <w:right w:val="nil"/>
            </w:tcBorders>
          </w:tcPr>
          <w:p w14:paraId="5FF4F3DA" w14:textId="77777777" w:rsidR="00493BC8" w:rsidRPr="00493BC8" w:rsidRDefault="00493BC8" w:rsidP="00493BC8">
            <w:pPr>
              <w:jc w:val="both"/>
              <w:rPr>
                <w:rFonts w:ascii="Verdana" w:hAnsi="Verdana"/>
                <w:sz w:val="20"/>
                <w:szCs w:val="20"/>
                <w:lang w:val="en-US"/>
              </w:rPr>
            </w:pPr>
            <w:r w:rsidRPr="00493BC8">
              <w:rPr>
                <w:rFonts w:ascii="Verdana" w:hAnsi="Verdana"/>
                <w:sz w:val="20"/>
                <w:szCs w:val="20"/>
                <w:lang w:val="en-US"/>
              </w:rPr>
              <w:t>10.3. If mediation does not lead to a resolution of the dispute, either Party may refer the matter to the court for a final decision.</w:t>
            </w:r>
          </w:p>
          <w:p w14:paraId="6B790DFD" w14:textId="513651B8" w:rsidR="00303B45" w:rsidRPr="00493BC8" w:rsidRDefault="00493BC8" w:rsidP="00303B45">
            <w:pPr>
              <w:jc w:val="both"/>
              <w:rPr>
                <w:rFonts w:ascii="Verdana" w:hAnsi="Verdana"/>
                <w:sz w:val="20"/>
                <w:szCs w:val="20"/>
                <w:lang w:val="en-US"/>
              </w:rPr>
            </w:pPr>
            <w:r w:rsidRPr="00493BC8">
              <w:rPr>
                <w:rFonts w:ascii="Verdana" w:hAnsi="Verdana"/>
                <w:sz w:val="20"/>
                <w:szCs w:val="20"/>
                <w:lang w:val="en-US"/>
              </w:rPr>
              <w:t>10.3.1. All disputes, disagreements, or claims arising out of or related to this Contract shall be submitted to the Tashkent City Court for resolution. The language of the judicial proceedings shall be determined according to the legislation of the Republic of Uzbekistan.</w:t>
            </w:r>
          </w:p>
        </w:tc>
      </w:tr>
      <w:tr w:rsidR="00303B45" w:rsidRPr="00A17013" w14:paraId="1C694123" w14:textId="77777777" w:rsidTr="00425EFF">
        <w:tc>
          <w:tcPr>
            <w:tcW w:w="4813" w:type="dxa"/>
            <w:tcBorders>
              <w:top w:val="nil"/>
              <w:left w:val="nil"/>
              <w:bottom w:val="nil"/>
              <w:right w:val="nil"/>
            </w:tcBorders>
          </w:tcPr>
          <w:p w14:paraId="247E3C8D" w14:textId="3933A061" w:rsidR="00303B45" w:rsidRPr="003935B2" w:rsidRDefault="00303B45" w:rsidP="00303B45">
            <w:pPr>
              <w:jc w:val="both"/>
              <w:rPr>
                <w:rFonts w:ascii="Verdana" w:hAnsi="Verdana"/>
                <w:sz w:val="20"/>
                <w:szCs w:val="20"/>
              </w:rPr>
            </w:pPr>
            <w:r w:rsidRPr="003935B2">
              <w:rPr>
                <w:rFonts w:ascii="Verdana" w:hAnsi="Verdana"/>
                <w:sz w:val="20"/>
                <w:szCs w:val="20"/>
              </w:rPr>
              <w:t>10.4. Настоящий Контракт регулируется и толкуется в соответствии с материальным правом Республики Узбекистан. Стороны исключают применение к настоящему Контракту положений Конвенции ООН о договорах международной купли-продажи товаров 1980 года в полном объеме.</w:t>
            </w:r>
          </w:p>
        </w:tc>
        <w:tc>
          <w:tcPr>
            <w:tcW w:w="4814" w:type="dxa"/>
            <w:tcBorders>
              <w:top w:val="nil"/>
              <w:left w:val="nil"/>
              <w:bottom w:val="nil"/>
              <w:right w:val="nil"/>
            </w:tcBorders>
          </w:tcPr>
          <w:p w14:paraId="19E5B54E" w14:textId="7B03E7E1" w:rsidR="00303B45" w:rsidRPr="00493BC8" w:rsidRDefault="00493BC8" w:rsidP="00493BC8">
            <w:pPr>
              <w:jc w:val="both"/>
              <w:rPr>
                <w:rFonts w:ascii="Verdana" w:hAnsi="Verdana"/>
                <w:sz w:val="20"/>
                <w:szCs w:val="20"/>
                <w:lang w:val="en-US"/>
              </w:rPr>
            </w:pPr>
            <w:r w:rsidRPr="00493BC8">
              <w:rPr>
                <w:rFonts w:ascii="Verdana" w:hAnsi="Verdana"/>
                <w:sz w:val="20"/>
                <w:szCs w:val="20"/>
                <w:lang w:val="en-US"/>
              </w:rPr>
              <w:t>10.4. This Contract shall be governed by and construed in accordance with the substantive law of the Republic of Uzbekistan. The Parties expressly exclude the application of the 1980 United Nations Convention on Contracts for the International Sale of Goods.</w:t>
            </w:r>
          </w:p>
        </w:tc>
      </w:tr>
      <w:tr w:rsidR="00303B45" w:rsidRPr="00A17013" w14:paraId="772904DB" w14:textId="77777777" w:rsidTr="00425EFF">
        <w:tc>
          <w:tcPr>
            <w:tcW w:w="4813" w:type="dxa"/>
            <w:tcBorders>
              <w:top w:val="nil"/>
              <w:left w:val="nil"/>
              <w:bottom w:val="nil"/>
              <w:right w:val="nil"/>
            </w:tcBorders>
          </w:tcPr>
          <w:p w14:paraId="15AEDC27" w14:textId="6BE923E0" w:rsidR="00303B45" w:rsidRPr="003935B2" w:rsidRDefault="00303B45" w:rsidP="00303B45">
            <w:pPr>
              <w:jc w:val="both"/>
              <w:rPr>
                <w:rFonts w:ascii="Verdana" w:hAnsi="Verdana"/>
                <w:sz w:val="20"/>
                <w:szCs w:val="20"/>
              </w:rPr>
            </w:pPr>
            <w:r w:rsidRPr="003935B2">
              <w:rPr>
                <w:rFonts w:ascii="Verdana" w:hAnsi="Verdana"/>
                <w:sz w:val="20"/>
                <w:szCs w:val="20"/>
              </w:rPr>
              <w:t>10.5. В случае вступления в законную силу судебного решения по спору, связанному с обязательствами Сторон по настоящему Контракту, начисление штрафов и пеней по обязательствам, затронутым данным решением, прекращается с даты вступления решения в законную силу, если иное не предусмотрено данным решением суда.</w:t>
            </w:r>
          </w:p>
        </w:tc>
        <w:tc>
          <w:tcPr>
            <w:tcW w:w="4814" w:type="dxa"/>
            <w:tcBorders>
              <w:top w:val="nil"/>
              <w:left w:val="nil"/>
              <w:bottom w:val="nil"/>
              <w:right w:val="nil"/>
            </w:tcBorders>
          </w:tcPr>
          <w:p w14:paraId="70408B33" w14:textId="345DCF37" w:rsidR="00303B45" w:rsidRPr="00493BC8" w:rsidRDefault="00493BC8" w:rsidP="00493BC8">
            <w:pPr>
              <w:jc w:val="both"/>
              <w:rPr>
                <w:rFonts w:ascii="Verdana" w:hAnsi="Verdana"/>
                <w:sz w:val="20"/>
                <w:szCs w:val="20"/>
                <w:lang w:val="en-US"/>
              </w:rPr>
            </w:pPr>
            <w:r w:rsidRPr="00493BC8">
              <w:rPr>
                <w:rFonts w:ascii="Verdana" w:hAnsi="Verdana"/>
                <w:sz w:val="20"/>
                <w:szCs w:val="20"/>
                <w:lang w:val="en-US"/>
              </w:rPr>
              <w:t>10.5. In the event a court decision related to the Parties’ obligations under this Contract becomes legally binding, the accrual of penalties and fines for obligations affected by that decision shall cease as of the date the decision enters into force, unless otherwise provided by the court decision.</w:t>
            </w:r>
          </w:p>
        </w:tc>
      </w:tr>
      <w:tr w:rsidR="00303B45" w:rsidRPr="00A17013" w14:paraId="0BEC6D32" w14:textId="77777777" w:rsidTr="00425EFF">
        <w:tc>
          <w:tcPr>
            <w:tcW w:w="4813" w:type="dxa"/>
            <w:tcBorders>
              <w:top w:val="nil"/>
              <w:left w:val="nil"/>
              <w:bottom w:val="nil"/>
              <w:right w:val="nil"/>
            </w:tcBorders>
          </w:tcPr>
          <w:p w14:paraId="56CC62F7" w14:textId="730C4B73" w:rsidR="00303B45" w:rsidRPr="00493BC8"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79FD77DE" w14:textId="6D76886E" w:rsidR="00303B45" w:rsidRPr="00493BC8" w:rsidRDefault="00303B45" w:rsidP="00303B45">
            <w:pPr>
              <w:jc w:val="both"/>
              <w:rPr>
                <w:rFonts w:ascii="Verdana" w:hAnsi="Verdana"/>
                <w:sz w:val="20"/>
                <w:szCs w:val="20"/>
                <w:lang w:val="en-US"/>
              </w:rPr>
            </w:pPr>
          </w:p>
        </w:tc>
      </w:tr>
      <w:tr w:rsidR="00303B45" w:rsidRPr="001119E5" w14:paraId="36CB6346" w14:textId="77777777" w:rsidTr="00425EFF">
        <w:tc>
          <w:tcPr>
            <w:tcW w:w="4813" w:type="dxa"/>
            <w:tcBorders>
              <w:top w:val="nil"/>
              <w:left w:val="nil"/>
              <w:bottom w:val="nil"/>
              <w:right w:val="nil"/>
            </w:tcBorders>
          </w:tcPr>
          <w:p w14:paraId="0594FBD3" w14:textId="2AA8D9BB"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11</w:t>
            </w:r>
            <w:r w:rsidRPr="00896C2E">
              <w:rPr>
                <w:rFonts w:ascii="Verdana" w:hAnsi="Verdana"/>
                <w:b/>
                <w:bCs/>
                <w:color w:val="0033CC"/>
                <w:sz w:val="20"/>
                <w:szCs w:val="20"/>
              </w:rPr>
              <w:t>:</w:t>
            </w:r>
          </w:p>
          <w:p w14:paraId="75598A07" w14:textId="0C7DC062" w:rsidR="00303B45" w:rsidRPr="003935B2" w:rsidRDefault="00303B45" w:rsidP="00303B45">
            <w:pPr>
              <w:jc w:val="both"/>
              <w:rPr>
                <w:rFonts w:ascii="Verdana" w:hAnsi="Verdana"/>
                <w:sz w:val="20"/>
                <w:szCs w:val="20"/>
              </w:rPr>
            </w:pPr>
            <w:r w:rsidRPr="00A57557">
              <w:rPr>
                <w:rFonts w:ascii="Verdana" w:hAnsi="Verdana"/>
                <w:b/>
                <w:bCs/>
                <w:color w:val="0033CC"/>
                <w:sz w:val="20"/>
                <w:szCs w:val="20"/>
              </w:rPr>
              <w:t>Конфиденциальность</w:t>
            </w:r>
          </w:p>
        </w:tc>
        <w:tc>
          <w:tcPr>
            <w:tcW w:w="4814" w:type="dxa"/>
            <w:tcBorders>
              <w:top w:val="nil"/>
              <w:left w:val="nil"/>
              <w:bottom w:val="nil"/>
              <w:right w:val="nil"/>
            </w:tcBorders>
          </w:tcPr>
          <w:p w14:paraId="30E214B5" w14:textId="0DE339D0"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 xml:space="preserve">CLAUSE </w:t>
            </w:r>
            <w:r w:rsidR="00493BC8">
              <w:rPr>
                <w:rFonts w:ascii="Verdana" w:hAnsi="Verdana"/>
                <w:b/>
                <w:bCs/>
                <w:color w:val="0033CC"/>
                <w:sz w:val="20"/>
                <w:szCs w:val="20"/>
                <w:lang w:val="en-US"/>
              </w:rPr>
              <w:t>1</w:t>
            </w:r>
            <w:r>
              <w:rPr>
                <w:rFonts w:ascii="Verdana" w:hAnsi="Verdana"/>
                <w:b/>
                <w:bCs/>
                <w:color w:val="0033CC"/>
                <w:sz w:val="20"/>
                <w:szCs w:val="20"/>
                <w:lang w:val="en-US"/>
              </w:rPr>
              <w:t>1:</w:t>
            </w:r>
          </w:p>
          <w:p w14:paraId="07111E7D" w14:textId="4EDA75B6" w:rsidR="00303B45" w:rsidRPr="003935B2" w:rsidRDefault="00425EFF" w:rsidP="00303B45">
            <w:pPr>
              <w:jc w:val="both"/>
              <w:rPr>
                <w:rFonts w:ascii="Verdana" w:hAnsi="Verdana"/>
                <w:sz w:val="20"/>
                <w:szCs w:val="20"/>
                <w:lang w:val="en-US"/>
              </w:rPr>
            </w:pPr>
            <w:r w:rsidRPr="00425EFF">
              <w:rPr>
                <w:rFonts w:ascii="Verdana" w:hAnsi="Verdana"/>
                <w:b/>
                <w:bCs/>
                <w:color w:val="0033CC"/>
                <w:sz w:val="20"/>
                <w:szCs w:val="20"/>
                <w:lang w:val="en-US"/>
              </w:rPr>
              <w:t>Confidentiality</w:t>
            </w:r>
          </w:p>
        </w:tc>
      </w:tr>
      <w:tr w:rsidR="00303B45" w:rsidRPr="00A17013" w14:paraId="107B4C71" w14:textId="77777777" w:rsidTr="00425EFF">
        <w:tc>
          <w:tcPr>
            <w:tcW w:w="4813" w:type="dxa"/>
            <w:tcBorders>
              <w:top w:val="nil"/>
              <w:left w:val="nil"/>
              <w:bottom w:val="nil"/>
              <w:right w:val="nil"/>
            </w:tcBorders>
          </w:tcPr>
          <w:p w14:paraId="2D4FAD38" w14:textId="7784B178" w:rsidR="00303B45" w:rsidRPr="00461074" w:rsidRDefault="00303B45" w:rsidP="00303B45">
            <w:pPr>
              <w:jc w:val="both"/>
              <w:rPr>
                <w:rFonts w:ascii="Verdana" w:hAnsi="Verdana"/>
                <w:sz w:val="20"/>
                <w:szCs w:val="20"/>
              </w:rPr>
            </w:pPr>
            <w:r w:rsidRPr="00461074">
              <w:rPr>
                <w:rFonts w:ascii="Verdana" w:hAnsi="Verdana"/>
                <w:sz w:val="20"/>
                <w:szCs w:val="20"/>
              </w:rPr>
              <w:t>11.1.</w:t>
            </w:r>
            <w:r>
              <w:rPr>
                <w:rFonts w:ascii="Verdana" w:hAnsi="Verdana"/>
                <w:sz w:val="20"/>
                <w:szCs w:val="20"/>
              </w:rPr>
              <w:t xml:space="preserve"> </w:t>
            </w:r>
            <w:r w:rsidRPr="00C83098">
              <w:rPr>
                <w:rFonts w:ascii="Verdana" w:hAnsi="Verdana"/>
                <w:sz w:val="20"/>
                <w:szCs w:val="20"/>
              </w:rPr>
              <w:t>Стороны руководствуются положениями СПУ (раздел «Конфиденциальность»).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64B50B31" w14:textId="46449A14" w:rsidR="00303B45" w:rsidRPr="00425EFF" w:rsidRDefault="00425EFF" w:rsidP="00303B45">
            <w:pPr>
              <w:jc w:val="both"/>
              <w:rPr>
                <w:rFonts w:ascii="Verdana" w:hAnsi="Verdana"/>
                <w:sz w:val="20"/>
                <w:szCs w:val="20"/>
                <w:lang w:val="en-US"/>
              </w:rPr>
            </w:pPr>
            <w:r>
              <w:rPr>
                <w:rFonts w:ascii="Verdana" w:hAnsi="Verdana"/>
                <w:sz w:val="20"/>
                <w:szCs w:val="20"/>
                <w:lang w:val="en-US"/>
              </w:rPr>
              <w:t xml:space="preserve">11.1. </w:t>
            </w:r>
            <w:r w:rsidRPr="00425EFF">
              <w:rPr>
                <w:rFonts w:ascii="Verdana" w:hAnsi="Verdana"/>
                <w:sz w:val="20"/>
                <w:szCs w:val="20"/>
                <w:lang w:val="en-US"/>
              </w:rPr>
              <w:t>The Parties shall adhere to the provisions of the STC (clause “Confidentiality”). Additional terms agreed upon by the Parties for each individual delivery shall be specified in the respective Orders under this Contract.</w:t>
            </w:r>
          </w:p>
        </w:tc>
      </w:tr>
      <w:tr w:rsidR="00303B45" w:rsidRPr="00A17013" w14:paraId="0CBB8C4A" w14:textId="77777777" w:rsidTr="001D65F7">
        <w:tc>
          <w:tcPr>
            <w:tcW w:w="4813" w:type="dxa"/>
            <w:tcBorders>
              <w:top w:val="nil"/>
              <w:left w:val="nil"/>
              <w:bottom w:val="nil"/>
              <w:right w:val="nil"/>
            </w:tcBorders>
          </w:tcPr>
          <w:p w14:paraId="7F06ACD1" w14:textId="34FA4EC3" w:rsidR="00303B45" w:rsidRPr="00425EFF"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3E20D5EC" w14:textId="7085F773" w:rsidR="00303B45" w:rsidRPr="00425EFF" w:rsidRDefault="00303B45" w:rsidP="00303B45">
            <w:pPr>
              <w:jc w:val="both"/>
              <w:rPr>
                <w:rFonts w:ascii="Verdana" w:hAnsi="Verdana"/>
                <w:sz w:val="20"/>
                <w:szCs w:val="20"/>
                <w:lang w:val="en-US"/>
              </w:rPr>
            </w:pPr>
          </w:p>
        </w:tc>
      </w:tr>
      <w:tr w:rsidR="00303B45" w:rsidRPr="001119E5" w14:paraId="33A40C15" w14:textId="77777777" w:rsidTr="006C247B">
        <w:tc>
          <w:tcPr>
            <w:tcW w:w="4813" w:type="dxa"/>
            <w:tcBorders>
              <w:top w:val="nil"/>
              <w:left w:val="nil"/>
              <w:bottom w:val="nil"/>
              <w:right w:val="nil"/>
            </w:tcBorders>
          </w:tcPr>
          <w:p w14:paraId="46CCD969" w14:textId="45DADCF6"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12</w:t>
            </w:r>
            <w:r w:rsidRPr="00896C2E">
              <w:rPr>
                <w:rFonts w:ascii="Verdana" w:hAnsi="Verdana"/>
                <w:b/>
                <w:bCs/>
                <w:color w:val="0033CC"/>
                <w:sz w:val="20"/>
                <w:szCs w:val="20"/>
              </w:rPr>
              <w:t>:</w:t>
            </w:r>
          </w:p>
          <w:p w14:paraId="6F8116F9" w14:textId="7DC223EA" w:rsidR="00303B45" w:rsidRPr="00461074" w:rsidRDefault="00303B45" w:rsidP="00303B45">
            <w:pPr>
              <w:jc w:val="both"/>
              <w:rPr>
                <w:rFonts w:ascii="Verdana" w:hAnsi="Verdana"/>
                <w:sz w:val="20"/>
                <w:szCs w:val="20"/>
              </w:rPr>
            </w:pPr>
            <w:r w:rsidRPr="007836E7">
              <w:rPr>
                <w:rFonts w:ascii="Verdana" w:hAnsi="Verdana"/>
                <w:b/>
                <w:bCs/>
                <w:color w:val="0033CC"/>
                <w:sz w:val="20"/>
                <w:szCs w:val="20"/>
              </w:rPr>
              <w:t>Форс-мажор</w:t>
            </w:r>
          </w:p>
        </w:tc>
        <w:tc>
          <w:tcPr>
            <w:tcW w:w="4814" w:type="dxa"/>
            <w:tcBorders>
              <w:top w:val="nil"/>
              <w:left w:val="nil"/>
              <w:bottom w:val="nil"/>
              <w:right w:val="nil"/>
            </w:tcBorders>
          </w:tcPr>
          <w:p w14:paraId="6D7BCEAE" w14:textId="50D7CC74"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r w:rsidR="00425EFF">
              <w:rPr>
                <w:rFonts w:ascii="Verdana" w:hAnsi="Verdana"/>
                <w:b/>
                <w:bCs/>
                <w:color w:val="0033CC"/>
                <w:sz w:val="20"/>
                <w:szCs w:val="20"/>
                <w:lang w:val="en-US"/>
              </w:rPr>
              <w:t>2</w:t>
            </w:r>
            <w:r>
              <w:rPr>
                <w:rFonts w:ascii="Verdana" w:hAnsi="Verdana"/>
                <w:b/>
                <w:bCs/>
                <w:color w:val="0033CC"/>
                <w:sz w:val="20"/>
                <w:szCs w:val="20"/>
                <w:lang w:val="en-US"/>
              </w:rPr>
              <w:t>:</w:t>
            </w:r>
          </w:p>
          <w:p w14:paraId="465B3243" w14:textId="0C600EAF" w:rsidR="00303B45" w:rsidRPr="00461074" w:rsidRDefault="001D65F7" w:rsidP="00303B45">
            <w:pPr>
              <w:jc w:val="both"/>
              <w:rPr>
                <w:rFonts w:ascii="Verdana" w:hAnsi="Verdana"/>
                <w:sz w:val="20"/>
                <w:szCs w:val="20"/>
                <w:lang w:val="en-US"/>
              </w:rPr>
            </w:pPr>
            <w:r w:rsidRPr="001D65F7">
              <w:rPr>
                <w:rFonts w:ascii="Verdana" w:hAnsi="Verdana"/>
                <w:b/>
                <w:bCs/>
                <w:color w:val="0033CC"/>
                <w:sz w:val="20"/>
                <w:szCs w:val="20"/>
                <w:lang w:val="en-US"/>
              </w:rPr>
              <w:t>Force Majeure</w:t>
            </w:r>
          </w:p>
        </w:tc>
      </w:tr>
      <w:tr w:rsidR="00303B45" w:rsidRPr="00A17013" w14:paraId="7F44248F" w14:textId="77777777" w:rsidTr="001D65F7">
        <w:tc>
          <w:tcPr>
            <w:tcW w:w="4813" w:type="dxa"/>
            <w:tcBorders>
              <w:top w:val="nil"/>
              <w:left w:val="nil"/>
              <w:bottom w:val="nil"/>
              <w:right w:val="nil"/>
            </w:tcBorders>
          </w:tcPr>
          <w:p w14:paraId="352D39DE" w14:textId="39D27D3A" w:rsidR="00303B45" w:rsidRPr="00D958C3" w:rsidRDefault="00303B45" w:rsidP="00303B45">
            <w:pPr>
              <w:jc w:val="both"/>
              <w:rPr>
                <w:rFonts w:ascii="Verdana" w:hAnsi="Verdana"/>
                <w:sz w:val="20"/>
                <w:szCs w:val="20"/>
              </w:rPr>
            </w:pPr>
            <w:r>
              <w:rPr>
                <w:rFonts w:ascii="Verdana" w:hAnsi="Verdana"/>
                <w:sz w:val="20"/>
                <w:szCs w:val="20"/>
              </w:rPr>
              <w:t xml:space="preserve">12.1. </w:t>
            </w:r>
            <w:r w:rsidRPr="002E5289">
              <w:rPr>
                <w:rFonts w:ascii="Verdana" w:hAnsi="Verdana"/>
                <w:sz w:val="20"/>
                <w:szCs w:val="20"/>
              </w:rPr>
              <w:t xml:space="preserve">Стороны руководствуются положениями СПУ (раздел «Форс-мажор»).  Иные условия, дополнительно согласованные Сторонами для каждой </w:t>
            </w:r>
            <w:r w:rsidRPr="002E5289">
              <w:rPr>
                <w:rFonts w:ascii="Verdana" w:hAnsi="Verdana"/>
                <w:sz w:val="20"/>
                <w:szCs w:val="20"/>
              </w:rPr>
              <w:lastRenderedPageBreak/>
              <w:t>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2311DC7B" w14:textId="37C05A43" w:rsidR="00303B45" w:rsidRPr="001D65F7" w:rsidRDefault="001D65F7" w:rsidP="00303B45">
            <w:pPr>
              <w:jc w:val="both"/>
              <w:rPr>
                <w:rFonts w:ascii="Verdana" w:hAnsi="Verdana"/>
                <w:sz w:val="20"/>
                <w:szCs w:val="20"/>
                <w:lang w:val="en-US"/>
              </w:rPr>
            </w:pPr>
            <w:r w:rsidRPr="001D65F7">
              <w:rPr>
                <w:rFonts w:ascii="Verdana" w:hAnsi="Verdana"/>
                <w:sz w:val="20"/>
                <w:szCs w:val="20"/>
                <w:lang w:val="en-US"/>
              </w:rPr>
              <w:lastRenderedPageBreak/>
              <w:t>1</w:t>
            </w:r>
            <w:r>
              <w:rPr>
                <w:rFonts w:ascii="Verdana" w:hAnsi="Verdana"/>
                <w:sz w:val="20"/>
                <w:szCs w:val="20"/>
                <w:lang w:val="en-US"/>
              </w:rPr>
              <w:t>2</w:t>
            </w:r>
            <w:r w:rsidRPr="001D65F7">
              <w:rPr>
                <w:rFonts w:ascii="Verdana" w:hAnsi="Verdana"/>
                <w:sz w:val="20"/>
                <w:szCs w:val="20"/>
                <w:lang w:val="en-US"/>
              </w:rPr>
              <w:t xml:space="preserve">.1. The Parties shall adhere to the provisions of the STC (clause “Force Majeure”). Additional terms agreed upon by the Parties for each individual delivery shall be </w:t>
            </w:r>
            <w:r w:rsidRPr="001D65F7">
              <w:rPr>
                <w:rFonts w:ascii="Verdana" w:hAnsi="Verdana"/>
                <w:sz w:val="20"/>
                <w:szCs w:val="20"/>
                <w:lang w:val="en-US"/>
              </w:rPr>
              <w:lastRenderedPageBreak/>
              <w:t>specified in the respective Orders under this Contract.</w:t>
            </w:r>
          </w:p>
        </w:tc>
      </w:tr>
      <w:tr w:rsidR="00303B45" w:rsidRPr="00A17013" w14:paraId="15801BF5" w14:textId="77777777" w:rsidTr="001D65F7">
        <w:tc>
          <w:tcPr>
            <w:tcW w:w="4813" w:type="dxa"/>
            <w:tcBorders>
              <w:top w:val="nil"/>
              <w:left w:val="nil"/>
              <w:bottom w:val="nil"/>
              <w:right w:val="nil"/>
            </w:tcBorders>
          </w:tcPr>
          <w:p w14:paraId="1511C03D" w14:textId="0DB9FF63" w:rsidR="00303B45" w:rsidRPr="001D65F7"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6508966F" w14:textId="35564FBC" w:rsidR="00303B45" w:rsidRPr="001D65F7" w:rsidRDefault="00303B45" w:rsidP="00303B45">
            <w:pPr>
              <w:jc w:val="both"/>
              <w:rPr>
                <w:rFonts w:ascii="Verdana" w:hAnsi="Verdana"/>
                <w:sz w:val="20"/>
                <w:szCs w:val="20"/>
                <w:lang w:val="en-US"/>
              </w:rPr>
            </w:pPr>
          </w:p>
        </w:tc>
      </w:tr>
      <w:tr w:rsidR="00303B45" w:rsidRPr="001119E5" w14:paraId="53AA55D6" w14:textId="77777777" w:rsidTr="006C247B">
        <w:tc>
          <w:tcPr>
            <w:tcW w:w="4813" w:type="dxa"/>
            <w:tcBorders>
              <w:top w:val="nil"/>
              <w:left w:val="nil"/>
              <w:bottom w:val="nil"/>
              <w:right w:val="nil"/>
            </w:tcBorders>
          </w:tcPr>
          <w:p w14:paraId="65B77D3B" w14:textId="001CCE92"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13</w:t>
            </w:r>
            <w:r w:rsidRPr="00896C2E">
              <w:rPr>
                <w:rFonts w:ascii="Verdana" w:hAnsi="Verdana"/>
                <w:b/>
                <w:bCs/>
                <w:color w:val="0033CC"/>
                <w:sz w:val="20"/>
                <w:szCs w:val="20"/>
              </w:rPr>
              <w:t>:</w:t>
            </w:r>
          </w:p>
          <w:p w14:paraId="60D78895" w14:textId="6CDF0C27" w:rsidR="00303B45" w:rsidRPr="00461074" w:rsidRDefault="00303B45" w:rsidP="00303B45">
            <w:pPr>
              <w:jc w:val="both"/>
              <w:rPr>
                <w:rFonts w:ascii="Verdana" w:hAnsi="Verdana"/>
                <w:sz w:val="20"/>
                <w:szCs w:val="20"/>
                <w:lang w:val="en-US"/>
              </w:rPr>
            </w:pPr>
            <w:r w:rsidRPr="00BE7A31">
              <w:rPr>
                <w:rFonts w:ascii="Verdana" w:hAnsi="Verdana"/>
                <w:b/>
                <w:bCs/>
                <w:color w:val="0033CC"/>
                <w:sz w:val="20"/>
                <w:szCs w:val="20"/>
              </w:rPr>
              <w:t>Интеллектуальная собственность</w:t>
            </w:r>
          </w:p>
        </w:tc>
        <w:tc>
          <w:tcPr>
            <w:tcW w:w="4814" w:type="dxa"/>
            <w:tcBorders>
              <w:top w:val="nil"/>
              <w:left w:val="nil"/>
              <w:bottom w:val="nil"/>
              <w:right w:val="nil"/>
            </w:tcBorders>
          </w:tcPr>
          <w:p w14:paraId="438CEA99" w14:textId="68434668"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r w:rsidR="003C723A">
              <w:rPr>
                <w:rFonts w:ascii="Verdana" w:hAnsi="Verdana"/>
                <w:b/>
                <w:bCs/>
                <w:color w:val="0033CC"/>
                <w:sz w:val="20"/>
                <w:szCs w:val="20"/>
                <w:lang w:val="en-US"/>
              </w:rPr>
              <w:t>3</w:t>
            </w:r>
            <w:r>
              <w:rPr>
                <w:rFonts w:ascii="Verdana" w:hAnsi="Verdana"/>
                <w:b/>
                <w:bCs/>
                <w:color w:val="0033CC"/>
                <w:sz w:val="20"/>
                <w:szCs w:val="20"/>
                <w:lang w:val="en-US"/>
              </w:rPr>
              <w:t>:</w:t>
            </w:r>
          </w:p>
          <w:p w14:paraId="479FAC85" w14:textId="4B9434FA" w:rsidR="00303B45" w:rsidRPr="00461074" w:rsidRDefault="004E53CA" w:rsidP="00303B45">
            <w:pPr>
              <w:jc w:val="both"/>
              <w:rPr>
                <w:rFonts w:ascii="Verdana" w:hAnsi="Verdana"/>
                <w:sz w:val="20"/>
                <w:szCs w:val="20"/>
                <w:lang w:val="en-US"/>
              </w:rPr>
            </w:pPr>
            <w:r w:rsidRPr="004E53CA">
              <w:rPr>
                <w:rFonts w:ascii="Verdana" w:hAnsi="Verdana"/>
                <w:b/>
                <w:bCs/>
                <w:color w:val="0033CC"/>
                <w:sz w:val="20"/>
                <w:szCs w:val="20"/>
                <w:lang w:val="en-US"/>
              </w:rPr>
              <w:t>Intellectual Property</w:t>
            </w:r>
          </w:p>
        </w:tc>
      </w:tr>
      <w:tr w:rsidR="00303B45" w:rsidRPr="00A17013" w14:paraId="38E7A175" w14:textId="77777777" w:rsidTr="006C247B">
        <w:tc>
          <w:tcPr>
            <w:tcW w:w="4813" w:type="dxa"/>
            <w:tcBorders>
              <w:top w:val="nil"/>
              <w:left w:val="nil"/>
              <w:bottom w:val="nil"/>
              <w:right w:val="nil"/>
            </w:tcBorders>
          </w:tcPr>
          <w:p w14:paraId="05676141" w14:textId="097D8081" w:rsidR="00303B45" w:rsidRPr="00FE7369" w:rsidRDefault="00303B45" w:rsidP="00303B45">
            <w:pPr>
              <w:jc w:val="both"/>
              <w:rPr>
                <w:rFonts w:ascii="Verdana" w:hAnsi="Verdana"/>
                <w:sz w:val="20"/>
                <w:szCs w:val="20"/>
              </w:rPr>
            </w:pPr>
            <w:r>
              <w:rPr>
                <w:rFonts w:ascii="Verdana" w:hAnsi="Verdana"/>
                <w:sz w:val="20"/>
                <w:szCs w:val="20"/>
              </w:rPr>
              <w:t xml:space="preserve">13.1. </w:t>
            </w:r>
            <w:r w:rsidRPr="002E5289">
              <w:rPr>
                <w:rFonts w:ascii="Verdana" w:hAnsi="Verdana"/>
                <w:sz w:val="20"/>
                <w:szCs w:val="20"/>
              </w:rPr>
              <w:t>Стороны руководствуются положениями СПУ (раздел «Интеллектуальная собственность»).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6A0ABC53" w14:textId="7B9C429F" w:rsidR="00303B45" w:rsidRPr="004E53CA" w:rsidRDefault="004E53CA" w:rsidP="00303B45">
            <w:pPr>
              <w:jc w:val="both"/>
              <w:rPr>
                <w:rFonts w:ascii="Verdana" w:hAnsi="Verdana"/>
                <w:sz w:val="20"/>
                <w:szCs w:val="20"/>
                <w:lang w:val="en-US"/>
              </w:rPr>
            </w:pPr>
            <w:r>
              <w:rPr>
                <w:rFonts w:ascii="Verdana" w:hAnsi="Verdana"/>
                <w:sz w:val="20"/>
                <w:szCs w:val="20"/>
                <w:lang w:val="en-US"/>
              </w:rPr>
              <w:t xml:space="preserve">13.1. </w:t>
            </w:r>
            <w:r w:rsidRPr="004E53CA">
              <w:rPr>
                <w:rFonts w:ascii="Verdana" w:hAnsi="Verdana"/>
                <w:sz w:val="20"/>
                <w:szCs w:val="20"/>
                <w:lang w:val="en-US"/>
              </w:rPr>
              <w:t>The Parties shall adhere to the provisions of the STC (clause “Intellectual Property”). Additional terms agreed upon by the Parties for each individual delivery shall be specified in the respective Orders under this Contract.</w:t>
            </w:r>
          </w:p>
        </w:tc>
      </w:tr>
      <w:tr w:rsidR="00303B45" w:rsidRPr="00A17013" w14:paraId="7F25CC38" w14:textId="77777777" w:rsidTr="006C247B">
        <w:tc>
          <w:tcPr>
            <w:tcW w:w="4813" w:type="dxa"/>
            <w:tcBorders>
              <w:top w:val="nil"/>
              <w:left w:val="nil"/>
              <w:bottom w:val="nil"/>
              <w:right w:val="nil"/>
            </w:tcBorders>
          </w:tcPr>
          <w:p w14:paraId="62F2C485" w14:textId="5063782A" w:rsidR="00303B45" w:rsidRPr="004E53CA"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166A17F5" w14:textId="04CBF975" w:rsidR="00303B45" w:rsidRPr="004E53CA" w:rsidRDefault="00303B45" w:rsidP="00303B45">
            <w:pPr>
              <w:jc w:val="both"/>
              <w:rPr>
                <w:rFonts w:ascii="Verdana" w:hAnsi="Verdana"/>
                <w:sz w:val="20"/>
                <w:szCs w:val="20"/>
                <w:lang w:val="en-US"/>
              </w:rPr>
            </w:pPr>
          </w:p>
        </w:tc>
      </w:tr>
      <w:tr w:rsidR="00303B45" w:rsidRPr="001119E5" w14:paraId="29A75E8D" w14:textId="77777777" w:rsidTr="006C247B">
        <w:tc>
          <w:tcPr>
            <w:tcW w:w="4813" w:type="dxa"/>
            <w:tcBorders>
              <w:top w:val="nil"/>
              <w:left w:val="nil"/>
              <w:bottom w:val="nil"/>
              <w:right w:val="nil"/>
            </w:tcBorders>
          </w:tcPr>
          <w:p w14:paraId="5EA13605" w14:textId="4BD415DA"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14</w:t>
            </w:r>
            <w:r w:rsidRPr="00896C2E">
              <w:rPr>
                <w:rFonts w:ascii="Verdana" w:hAnsi="Verdana"/>
                <w:b/>
                <w:bCs/>
                <w:color w:val="0033CC"/>
                <w:sz w:val="20"/>
                <w:szCs w:val="20"/>
              </w:rPr>
              <w:t>:</w:t>
            </w:r>
          </w:p>
          <w:p w14:paraId="443B9E10" w14:textId="2EECFFD5" w:rsidR="00303B45" w:rsidRPr="00461074" w:rsidRDefault="00303B45" w:rsidP="00303B45">
            <w:pPr>
              <w:jc w:val="both"/>
              <w:rPr>
                <w:rFonts w:ascii="Verdana" w:hAnsi="Verdana"/>
                <w:sz w:val="20"/>
                <w:szCs w:val="20"/>
                <w:lang w:val="en-US"/>
              </w:rPr>
            </w:pPr>
            <w:r w:rsidRPr="000F702B">
              <w:rPr>
                <w:rFonts w:ascii="Verdana" w:hAnsi="Verdana"/>
                <w:b/>
                <w:bCs/>
                <w:color w:val="0033CC"/>
                <w:sz w:val="20"/>
                <w:szCs w:val="20"/>
              </w:rPr>
              <w:t>Уведомления и коммуникации</w:t>
            </w:r>
          </w:p>
        </w:tc>
        <w:tc>
          <w:tcPr>
            <w:tcW w:w="4814" w:type="dxa"/>
            <w:tcBorders>
              <w:top w:val="nil"/>
              <w:left w:val="nil"/>
              <w:bottom w:val="nil"/>
              <w:right w:val="nil"/>
            </w:tcBorders>
          </w:tcPr>
          <w:p w14:paraId="1212591E" w14:textId="34B4C4E6"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r w:rsidR="004E53CA">
              <w:rPr>
                <w:rFonts w:ascii="Verdana" w:hAnsi="Verdana"/>
                <w:b/>
                <w:bCs/>
                <w:color w:val="0033CC"/>
                <w:sz w:val="20"/>
                <w:szCs w:val="20"/>
                <w:lang w:val="en-US"/>
              </w:rPr>
              <w:t>4</w:t>
            </w:r>
            <w:r>
              <w:rPr>
                <w:rFonts w:ascii="Verdana" w:hAnsi="Verdana"/>
                <w:b/>
                <w:bCs/>
                <w:color w:val="0033CC"/>
                <w:sz w:val="20"/>
                <w:szCs w:val="20"/>
                <w:lang w:val="en-US"/>
              </w:rPr>
              <w:t>:</w:t>
            </w:r>
          </w:p>
          <w:p w14:paraId="3E2B995D" w14:textId="735C134D" w:rsidR="00303B45" w:rsidRPr="00461074" w:rsidRDefault="00B54434" w:rsidP="00303B45">
            <w:pPr>
              <w:jc w:val="both"/>
              <w:rPr>
                <w:rFonts w:ascii="Verdana" w:hAnsi="Verdana"/>
                <w:sz w:val="20"/>
                <w:szCs w:val="20"/>
                <w:lang w:val="en-US"/>
              </w:rPr>
            </w:pPr>
            <w:r w:rsidRPr="00B54434">
              <w:rPr>
                <w:rFonts w:ascii="Verdana" w:hAnsi="Verdana"/>
                <w:b/>
                <w:bCs/>
                <w:color w:val="0033CC"/>
                <w:sz w:val="20"/>
                <w:szCs w:val="20"/>
                <w:lang w:val="en-US"/>
              </w:rPr>
              <w:t>Notices and Communications</w:t>
            </w:r>
          </w:p>
        </w:tc>
      </w:tr>
      <w:tr w:rsidR="00303B45" w:rsidRPr="00A17013" w14:paraId="7023C2EE" w14:textId="77777777" w:rsidTr="006C247B">
        <w:tc>
          <w:tcPr>
            <w:tcW w:w="4813" w:type="dxa"/>
            <w:tcBorders>
              <w:top w:val="nil"/>
              <w:left w:val="nil"/>
              <w:bottom w:val="nil"/>
              <w:right w:val="nil"/>
            </w:tcBorders>
          </w:tcPr>
          <w:p w14:paraId="57DAEFE6" w14:textId="1B3616BD" w:rsidR="00303B45" w:rsidRPr="00AB08F4" w:rsidRDefault="00303B45" w:rsidP="00303B45">
            <w:pPr>
              <w:jc w:val="both"/>
              <w:rPr>
                <w:rFonts w:ascii="Verdana" w:hAnsi="Verdana"/>
                <w:sz w:val="20"/>
                <w:szCs w:val="20"/>
              </w:rPr>
            </w:pPr>
            <w:r w:rsidRPr="00AB08F4">
              <w:rPr>
                <w:rFonts w:ascii="Verdana" w:hAnsi="Verdana"/>
                <w:sz w:val="20"/>
                <w:szCs w:val="20"/>
              </w:rPr>
              <w:t>14.1. Официальным языком переписки по настоящему Контракту является *указать язык*.</w:t>
            </w:r>
          </w:p>
        </w:tc>
        <w:tc>
          <w:tcPr>
            <w:tcW w:w="4814" w:type="dxa"/>
            <w:tcBorders>
              <w:top w:val="nil"/>
              <w:left w:val="nil"/>
              <w:bottom w:val="nil"/>
              <w:right w:val="nil"/>
            </w:tcBorders>
          </w:tcPr>
          <w:p w14:paraId="0532278B" w14:textId="4A186FA3" w:rsidR="00303B45" w:rsidRPr="00B54434" w:rsidRDefault="00B54434" w:rsidP="00B54434">
            <w:pPr>
              <w:rPr>
                <w:rFonts w:ascii="Verdana" w:hAnsi="Verdana"/>
                <w:sz w:val="20"/>
                <w:szCs w:val="20"/>
                <w:lang w:val="en-US"/>
              </w:rPr>
            </w:pPr>
            <w:r w:rsidRPr="00B54434">
              <w:rPr>
                <w:rFonts w:ascii="Verdana" w:hAnsi="Verdana"/>
                <w:sz w:val="20"/>
                <w:szCs w:val="20"/>
                <w:lang w:val="en-US"/>
              </w:rPr>
              <w:t>14.1. The official language of correspondence under this Contract shall be [specify language].</w:t>
            </w:r>
          </w:p>
        </w:tc>
      </w:tr>
      <w:tr w:rsidR="00303B45" w:rsidRPr="00A17013" w14:paraId="50854F54" w14:textId="77777777" w:rsidTr="006C247B">
        <w:tc>
          <w:tcPr>
            <w:tcW w:w="4813" w:type="dxa"/>
            <w:tcBorders>
              <w:top w:val="nil"/>
              <w:left w:val="nil"/>
              <w:bottom w:val="nil"/>
              <w:right w:val="nil"/>
            </w:tcBorders>
          </w:tcPr>
          <w:p w14:paraId="6A91629F" w14:textId="77777777" w:rsidR="00303B45" w:rsidRPr="00AD5695" w:rsidRDefault="00303B45" w:rsidP="00303B45">
            <w:pPr>
              <w:jc w:val="both"/>
              <w:rPr>
                <w:rFonts w:ascii="Verdana" w:hAnsi="Verdana"/>
                <w:sz w:val="20"/>
                <w:szCs w:val="20"/>
              </w:rPr>
            </w:pPr>
            <w:r>
              <w:rPr>
                <w:rFonts w:ascii="Verdana" w:hAnsi="Verdana"/>
                <w:sz w:val="20"/>
                <w:szCs w:val="20"/>
              </w:rPr>
              <w:t xml:space="preserve">14.2. </w:t>
            </w:r>
            <w:r w:rsidRPr="00404109">
              <w:rPr>
                <w:rFonts w:ascii="Verdana" w:hAnsi="Verdana"/>
                <w:sz w:val="20"/>
                <w:szCs w:val="20"/>
              </w:rPr>
              <w:t>Стороны признают юридическую силу документов и уведомлений, переданных посредством электронной почты, при условии, что они подписаны уполномоченными представителями Сторон и содержат сканированные копии оригиналов документов.</w:t>
            </w:r>
          </w:p>
          <w:p w14:paraId="5F6B1EB6" w14:textId="467A358E" w:rsidR="009A4120" w:rsidRPr="009A4120" w:rsidRDefault="009A4120" w:rsidP="00303B45">
            <w:pPr>
              <w:jc w:val="both"/>
              <w:rPr>
                <w:rFonts w:ascii="Verdana" w:hAnsi="Verdana"/>
                <w:sz w:val="20"/>
                <w:szCs w:val="20"/>
              </w:rPr>
            </w:pPr>
            <w:r w:rsidRPr="009A4120">
              <w:rPr>
                <w:rFonts w:ascii="Verdana" w:hAnsi="Verdana"/>
                <w:sz w:val="20"/>
                <w:szCs w:val="20"/>
              </w:rPr>
              <w:t>14</w:t>
            </w:r>
            <w:r>
              <w:rPr>
                <w:rFonts w:ascii="Verdana" w:hAnsi="Verdana"/>
                <w:sz w:val="20"/>
                <w:szCs w:val="20"/>
              </w:rPr>
              <w:t xml:space="preserve">.2.1. </w:t>
            </w:r>
            <w:r w:rsidRPr="009A4120">
              <w:rPr>
                <w:rFonts w:ascii="Verdana" w:hAnsi="Verdana"/>
                <w:sz w:val="20"/>
                <w:szCs w:val="20"/>
              </w:rPr>
              <w:t xml:space="preserve">Если иное не предусмотрено </w:t>
            </w:r>
            <w:r>
              <w:rPr>
                <w:rFonts w:ascii="Verdana" w:hAnsi="Verdana"/>
                <w:sz w:val="20"/>
                <w:szCs w:val="20"/>
              </w:rPr>
              <w:t>Заказом</w:t>
            </w:r>
            <w:r w:rsidRPr="009A4120">
              <w:rPr>
                <w:rFonts w:ascii="Verdana" w:hAnsi="Verdana"/>
                <w:sz w:val="20"/>
                <w:szCs w:val="20"/>
              </w:rPr>
              <w:t>, Стороны обязуются направлять оригиналы всех документов в соответствии с настоящим Контрактом в течение 5 (пяти) рабочих дня со дня их составления.</w:t>
            </w:r>
          </w:p>
        </w:tc>
        <w:tc>
          <w:tcPr>
            <w:tcW w:w="4814" w:type="dxa"/>
            <w:tcBorders>
              <w:top w:val="nil"/>
              <w:left w:val="nil"/>
              <w:bottom w:val="nil"/>
              <w:right w:val="nil"/>
            </w:tcBorders>
          </w:tcPr>
          <w:p w14:paraId="30A3DCDD" w14:textId="77777777" w:rsidR="006C247B" w:rsidRPr="006C247B" w:rsidRDefault="006C247B" w:rsidP="006C247B">
            <w:pPr>
              <w:jc w:val="both"/>
              <w:rPr>
                <w:rFonts w:ascii="Verdana" w:hAnsi="Verdana"/>
                <w:sz w:val="20"/>
                <w:szCs w:val="20"/>
                <w:lang w:val="en-US"/>
              </w:rPr>
            </w:pPr>
            <w:r w:rsidRPr="006C247B">
              <w:rPr>
                <w:rFonts w:ascii="Verdana" w:hAnsi="Verdana"/>
                <w:sz w:val="20"/>
                <w:szCs w:val="20"/>
                <w:lang w:val="en-US"/>
              </w:rPr>
              <w:t>14.2. The Parties acknowledge the legal validity of documents and notices transmitted via email, provided they are signed by the Parties’ authorized representatives and contain scanned copies of the original documents.</w:t>
            </w:r>
          </w:p>
          <w:p w14:paraId="195CC854" w14:textId="77777777" w:rsidR="006C247B" w:rsidRPr="006C247B" w:rsidRDefault="006C247B" w:rsidP="006C247B">
            <w:pPr>
              <w:jc w:val="both"/>
              <w:rPr>
                <w:rFonts w:ascii="Verdana" w:hAnsi="Verdana"/>
                <w:sz w:val="20"/>
                <w:szCs w:val="20"/>
                <w:lang w:val="en-US"/>
              </w:rPr>
            </w:pPr>
          </w:p>
          <w:p w14:paraId="2B860BF4" w14:textId="013D2990" w:rsidR="00303B45" w:rsidRPr="006C247B" w:rsidRDefault="006C247B" w:rsidP="00303B45">
            <w:pPr>
              <w:jc w:val="both"/>
              <w:rPr>
                <w:rFonts w:ascii="Verdana" w:hAnsi="Verdana"/>
                <w:sz w:val="20"/>
                <w:szCs w:val="20"/>
                <w:lang w:val="en-US"/>
              </w:rPr>
            </w:pPr>
            <w:r w:rsidRPr="006C247B">
              <w:rPr>
                <w:rFonts w:ascii="Verdana" w:hAnsi="Verdana"/>
                <w:sz w:val="20"/>
                <w:szCs w:val="20"/>
                <w:lang w:val="en-US"/>
              </w:rPr>
              <w:t>14.2.1. Unless otherwise specified in the Order, the Parties agree to dispatch the originals of all documents in accordance with this Contract within 5 (five) working days from the date of their issuance.</w:t>
            </w:r>
          </w:p>
        </w:tc>
      </w:tr>
      <w:tr w:rsidR="00303B45" w:rsidRPr="00A17013" w14:paraId="19866282" w14:textId="77777777" w:rsidTr="006C247B">
        <w:tc>
          <w:tcPr>
            <w:tcW w:w="4813" w:type="dxa"/>
            <w:tcBorders>
              <w:top w:val="nil"/>
              <w:left w:val="nil"/>
              <w:bottom w:val="nil"/>
              <w:right w:val="nil"/>
            </w:tcBorders>
          </w:tcPr>
          <w:p w14:paraId="1C0FFADB" w14:textId="3ED18A9C" w:rsidR="00303B45" w:rsidRDefault="00303B45" w:rsidP="00303B45">
            <w:pPr>
              <w:jc w:val="both"/>
              <w:rPr>
                <w:rFonts w:ascii="Verdana" w:hAnsi="Verdana"/>
                <w:sz w:val="20"/>
                <w:szCs w:val="20"/>
              </w:rPr>
            </w:pPr>
            <w:r>
              <w:rPr>
                <w:rFonts w:ascii="Verdana" w:hAnsi="Verdana"/>
                <w:sz w:val="20"/>
                <w:szCs w:val="20"/>
              </w:rPr>
              <w:t xml:space="preserve">14.3. </w:t>
            </w:r>
            <w:r w:rsidRPr="00A844F4">
              <w:rPr>
                <w:rFonts w:ascii="Verdana" w:hAnsi="Verdana"/>
                <w:sz w:val="20"/>
                <w:szCs w:val="20"/>
              </w:rPr>
              <w:t>Во всем остальном, что не предусмотрено в настоящем разделе, Стороны руководствуются положениями СПУ (раздел «Уведомления и коммуникации»).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2C176B91" w14:textId="27342C08" w:rsidR="00303B45" w:rsidRPr="006C247B" w:rsidRDefault="006C247B" w:rsidP="006C247B">
            <w:pPr>
              <w:jc w:val="both"/>
              <w:rPr>
                <w:rFonts w:ascii="Verdana" w:hAnsi="Verdana"/>
                <w:sz w:val="20"/>
                <w:szCs w:val="20"/>
                <w:lang w:val="en-US"/>
              </w:rPr>
            </w:pPr>
            <w:r w:rsidRPr="006C247B">
              <w:rPr>
                <w:rFonts w:ascii="Verdana" w:hAnsi="Verdana"/>
                <w:sz w:val="20"/>
                <w:szCs w:val="20"/>
                <w:lang w:val="en-US"/>
              </w:rPr>
              <w:t>14.3. In all other matters not covered by this section, the Parties shall follow the STC provisions (“Notices and Communications” section). Any additional conditions agreed by the Parties for each specific delivery shall be indicated in the corresponding Orders under this Contract.</w:t>
            </w:r>
          </w:p>
        </w:tc>
      </w:tr>
      <w:tr w:rsidR="00303B45" w:rsidRPr="00A17013" w14:paraId="11611C45" w14:textId="77777777" w:rsidTr="001D437B">
        <w:tc>
          <w:tcPr>
            <w:tcW w:w="4813" w:type="dxa"/>
            <w:tcBorders>
              <w:top w:val="nil"/>
              <w:left w:val="nil"/>
              <w:bottom w:val="nil"/>
              <w:right w:val="nil"/>
            </w:tcBorders>
          </w:tcPr>
          <w:p w14:paraId="498ECCC1" w14:textId="218A43AC" w:rsidR="00303B45" w:rsidRPr="006C247B"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0651F643" w14:textId="69709B15" w:rsidR="00303B45" w:rsidRPr="006C247B" w:rsidRDefault="00303B45" w:rsidP="00303B45">
            <w:pPr>
              <w:jc w:val="both"/>
              <w:rPr>
                <w:rFonts w:ascii="Verdana" w:hAnsi="Verdana"/>
                <w:sz w:val="20"/>
                <w:szCs w:val="20"/>
                <w:lang w:val="en-US"/>
              </w:rPr>
            </w:pPr>
          </w:p>
        </w:tc>
      </w:tr>
      <w:tr w:rsidR="00303B45" w:rsidRPr="001119E5" w14:paraId="01BC695F" w14:textId="77777777" w:rsidTr="001D437B">
        <w:tc>
          <w:tcPr>
            <w:tcW w:w="4813" w:type="dxa"/>
            <w:tcBorders>
              <w:top w:val="nil"/>
              <w:left w:val="nil"/>
              <w:bottom w:val="nil"/>
              <w:right w:val="nil"/>
            </w:tcBorders>
          </w:tcPr>
          <w:p w14:paraId="2E543B0A" w14:textId="6934635B"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rPr>
              <w:t>15</w:t>
            </w:r>
            <w:r w:rsidRPr="00896C2E">
              <w:rPr>
                <w:rFonts w:ascii="Verdana" w:hAnsi="Verdana"/>
                <w:b/>
                <w:bCs/>
                <w:color w:val="0033CC"/>
                <w:sz w:val="20"/>
                <w:szCs w:val="20"/>
              </w:rPr>
              <w:t>:</w:t>
            </w:r>
          </w:p>
          <w:p w14:paraId="7F530281" w14:textId="22F60072" w:rsidR="00303B45" w:rsidRPr="00461074" w:rsidRDefault="00303B45" w:rsidP="00303B45">
            <w:pPr>
              <w:jc w:val="both"/>
              <w:rPr>
                <w:rFonts w:ascii="Verdana" w:hAnsi="Verdana"/>
                <w:sz w:val="20"/>
                <w:szCs w:val="20"/>
                <w:lang w:val="en-US"/>
              </w:rPr>
            </w:pPr>
            <w:r w:rsidRPr="00C165ED">
              <w:rPr>
                <w:rFonts w:ascii="Verdana" w:hAnsi="Verdana"/>
                <w:b/>
                <w:bCs/>
                <w:color w:val="0033CC"/>
                <w:sz w:val="20"/>
                <w:szCs w:val="20"/>
              </w:rPr>
              <w:t>Комплаенс и этика</w:t>
            </w:r>
          </w:p>
        </w:tc>
        <w:tc>
          <w:tcPr>
            <w:tcW w:w="4814" w:type="dxa"/>
            <w:tcBorders>
              <w:top w:val="nil"/>
              <w:left w:val="nil"/>
              <w:bottom w:val="nil"/>
              <w:right w:val="nil"/>
            </w:tcBorders>
          </w:tcPr>
          <w:p w14:paraId="230C14D9" w14:textId="1789EC0D"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r w:rsidR="006C247B">
              <w:rPr>
                <w:rFonts w:ascii="Verdana" w:hAnsi="Verdana"/>
                <w:b/>
                <w:bCs/>
                <w:color w:val="0033CC"/>
                <w:sz w:val="20"/>
                <w:szCs w:val="20"/>
                <w:lang w:val="en-US"/>
              </w:rPr>
              <w:t>5</w:t>
            </w:r>
            <w:r>
              <w:rPr>
                <w:rFonts w:ascii="Verdana" w:hAnsi="Verdana"/>
                <w:b/>
                <w:bCs/>
                <w:color w:val="0033CC"/>
                <w:sz w:val="20"/>
                <w:szCs w:val="20"/>
                <w:lang w:val="en-US"/>
              </w:rPr>
              <w:t>:</w:t>
            </w:r>
          </w:p>
          <w:p w14:paraId="2E94137D" w14:textId="59250392" w:rsidR="00303B45" w:rsidRPr="00461074" w:rsidRDefault="00E77EF4" w:rsidP="00303B45">
            <w:pPr>
              <w:jc w:val="both"/>
              <w:rPr>
                <w:rFonts w:ascii="Verdana" w:hAnsi="Verdana"/>
                <w:sz w:val="20"/>
                <w:szCs w:val="20"/>
                <w:lang w:val="en-US"/>
              </w:rPr>
            </w:pPr>
            <w:r w:rsidRPr="00E77EF4">
              <w:rPr>
                <w:rFonts w:ascii="Verdana" w:hAnsi="Verdana"/>
                <w:b/>
                <w:bCs/>
                <w:color w:val="0033CC"/>
                <w:sz w:val="20"/>
                <w:szCs w:val="20"/>
                <w:lang w:val="en-US"/>
              </w:rPr>
              <w:t>Compliance and Ethics</w:t>
            </w:r>
          </w:p>
        </w:tc>
      </w:tr>
      <w:tr w:rsidR="00303B45" w:rsidRPr="00A17013" w14:paraId="4133A239" w14:textId="77777777" w:rsidTr="001D437B">
        <w:tc>
          <w:tcPr>
            <w:tcW w:w="4813" w:type="dxa"/>
            <w:tcBorders>
              <w:top w:val="nil"/>
              <w:left w:val="nil"/>
              <w:bottom w:val="nil"/>
              <w:right w:val="nil"/>
            </w:tcBorders>
          </w:tcPr>
          <w:p w14:paraId="16F044D6" w14:textId="1DAA4567" w:rsidR="00303B45" w:rsidRPr="009536E4" w:rsidRDefault="00303B45" w:rsidP="00303B45">
            <w:pPr>
              <w:jc w:val="both"/>
              <w:rPr>
                <w:rFonts w:ascii="Verdana" w:hAnsi="Verdana"/>
                <w:sz w:val="20"/>
                <w:szCs w:val="20"/>
              </w:rPr>
            </w:pPr>
            <w:r w:rsidRPr="009536E4">
              <w:rPr>
                <w:rFonts w:ascii="Verdana" w:hAnsi="Verdana"/>
                <w:sz w:val="20"/>
                <w:szCs w:val="20"/>
              </w:rPr>
              <w:t>15</w:t>
            </w:r>
            <w:r>
              <w:rPr>
                <w:rFonts w:ascii="Verdana" w:hAnsi="Verdana"/>
                <w:sz w:val="20"/>
                <w:szCs w:val="20"/>
              </w:rPr>
              <w:t xml:space="preserve">.1. </w:t>
            </w:r>
            <w:r w:rsidRPr="00022CE2">
              <w:rPr>
                <w:rFonts w:ascii="Verdana" w:hAnsi="Verdana"/>
                <w:sz w:val="20"/>
                <w:szCs w:val="20"/>
              </w:rPr>
              <w:t>Стороны руководствуются положениями СПУ (раздел «Комплаенс и этика»).  Иные условия, дополнительно согласованные Сторонами для каждой отдельной поставки, указываются в соответствующих Заказах к настоящему Контракту.</w:t>
            </w:r>
          </w:p>
        </w:tc>
        <w:tc>
          <w:tcPr>
            <w:tcW w:w="4814" w:type="dxa"/>
            <w:tcBorders>
              <w:top w:val="nil"/>
              <w:left w:val="nil"/>
              <w:bottom w:val="nil"/>
              <w:right w:val="nil"/>
            </w:tcBorders>
          </w:tcPr>
          <w:p w14:paraId="1A8D7E51" w14:textId="742E13BE" w:rsidR="00303B45" w:rsidRPr="00361DE4" w:rsidRDefault="00361DE4" w:rsidP="00303B45">
            <w:pPr>
              <w:jc w:val="both"/>
              <w:rPr>
                <w:rFonts w:ascii="Verdana" w:hAnsi="Verdana"/>
                <w:sz w:val="20"/>
                <w:szCs w:val="20"/>
                <w:lang w:val="en-US"/>
              </w:rPr>
            </w:pPr>
            <w:r>
              <w:rPr>
                <w:rFonts w:ascii="Verdana" w:hAnsi="Verdana"/>
                <w:sz w:val="20"/>
                <w:szCs w:val="20"/>
                <w:lang w:val="en-US"/>
              </w:rPr>
              <w:t xml:space="preserve">15.1. </w:t>
            </w:r>
            <w:r w:rsidRPr="004E53CA">
              <w:rPr>
                <w:rFonts w:ascii="Verdana" w:hAnsi="Verdana"/>
                <w:sz w:val="20"/>
                <w:szCs w:val="20"/>
                <w:lang w:val="en-US"/>
              </w:rPr>
              <w:t>The Parties shall adhere to the provisions of the STC (clause “</w:t>
            </w:r>
            <w:r w:rsidR="00E77EF4" w:rsidRPr="00E77EF4">
              <w:rPr>
                <w:rFonts w:ascii="Verdana" w:hAnsi="Verdana"/>
                <w:sz w:val="20"/>
                <w:szCs w:val="20"/>
                <w:lang w:val="en-US"/>
              </w:rPr>
              <w:t>Compliance and Ethics</w:t>
            </w:r>
            <w:r w:rsidRPr="004E53CA">
              <w:rPr>
                <w:rFonts w:ascii="Verdana" w:hAnsi="Verdana"/>
                <w:sz w:val="20"/>
                <w:szCs w:val="20"/>
                <w:lang w:val="en-US"/>
              </w:rPr>
              <w:t>”). Additional terms agreed upon by the Parties for each individual delivery shall be specified in the respective Orders under this Contract.</w:t>
            </w:r>
          </w:p>
        </w:tc>
      </w:tr>
      <w:tr w:rsidR="00303B45" w:rsidRPr="00A17013" w14:paraId="295B72A6" w14:textId="77777777" w:rsidTr="001D437B">
        <w:tc>
          <w:tcPr>
            <w:tcW w:w="4813" w:type="dxa"/>
            <w:tcBorders>
              <w:top w:val="nil"/>
              <w:left w:val="nil"/>
              <w:bottom w:val="nil"/>
              <w:right w:val="nil"/>
            </w:tcBorders>
          </w:tcPr>
          <w:p w14:paraId="71DD26A8" w14:textId="7D728E9A" w:rsidR="00303B45" w:rsidRPr="00361DE4"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4C210220" w14:textId="77777777" w:rsidR="00303B45" w:rsidRPr="00361DE4" w:rsidRDefault="00303B45" w:rsidP="00303B45">
            <w:pPr>
              <w:jc w:val="both"/>
              <w:rPr>
                <w:rFonts w:ascii="Verdana" w:hAnsi="Verdana"/>
                <w:sz w:val="20"/>
                <w:szCs w:val="20"/>
                <w:lang w:val="en-US"/>
              </w:rPr>
            </w:pPr>
          </w:p>
        </w:tc>
      </w:tr>
      <w:tr w:rsidR="00303B45" w:rsidRPr="001119E5" w14:paraId="3E2AA628" w14:textId="77777777" w:rsidTr="001D437B">
        <w:tc>
          <w:tcPr>
            <w:tcW w:w="4813" w:type="dxa"/>
            <w:tcBorders>
              <w:top w:val="nil"/>
              <w:left w:val="nil"/>
              <w:bottom w:val="nil"/>
              <w:right w:val="nil"/>
            </w:tcBorders>
          </w:tcPr>
          <w:p w14:paraId="11CB9873" w14:textId="2C7642CF" w:rsidR="00303B45" w:rsidRPr="00896C2E" w:rsidRDefault="00303B45" w:rsidP="00303B45">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lang w:val="en-US"/>
              </w:rPr>
              <w:t>16</w:t>
            </w:r>
            <w:r w:rsidRPr="00896C2E">
              <w:rPr>
                <w:rFonts w:ascii="Verdana" w:hAnsi="Verdana"/>
                <w:b/>
                <w:bCs/>
                <w:color w:val="0033CC"/>
                <w:sz w:val="20"/>
                <w:szCs w:val="20"/>
              </w:rPr>
              <w:t>:</w:t>
            </w:r>
          </w:p>
          <w:p w14:paraId="655E06DB" w14:textId="46948B50" w:rsidR="00303B45" w:rsidRPr="00461074" w:rsidRDefault="00303B45" w:rsidP="00303B45">
            <w:pPr>
              <w:jc w:val="both"/>
              <w:rPr>
                <w:rFonts w:ascii="Verdana" w:hAnsi="Verdana"/>
                <w:sz w:val="20"/>
                <w:szCs w:val="20"/>
                <w:lang w:val="en-US"/>
              </w:rPr>
            </w:pPr>
            <w:r w:rsidRPr="005D44EE">
              <w:rPr>
                <w:rFonts w:ascii="Verdana" w:hAnsi="Verdana"/>
                <w:b/>
                <w:bCs/>
                <w:color w:val="0033CC"/>
                <w:sz w:val="20"/>
                <w:szCs w:val="20"/>
              </w:rPr>
              <w:t>Заключительные положения</w:t>
            </w:r>
          </w:p>
        </w:tc>
        <w:tc>
          <w:tcPr>
            <w:tcW w:w="4814" w:type="dxa"/>
            <w:tcBorders>
              <w:top w:val="nil"/>
              <w:left w:val="nil"/>
              <w:bottom w:val="nil"/>
              <w:right w:val="nil"/>
            </w:tcBorders>
          </w:tcPr>
          <w:p w14:paraId="15AB23FD" w14:textId="26B85E21" w:rsidR="00303B45" w:rsidRDefault="00303B45" w:rsidP="00303B45">
            <w:pPr>
              <w:jc w:val="both"/>
              <w:rPr>
                <w:rFonts w:ascii="Verdana" w:hAnsi="Verdana"/>
                <w:b/>
                <w:bCs/>
                <w:color w:val="0033CC"/>
                <w:sz w:val="20"/>
                <w:szCs w:val="20"/>
                <w:lang w:val="en-US"/>
              </w:rPr>
            </w:pPr>
            <w:r>
              <w:rPr>
                <w:rFonts w:ascii="Verdana" w:hAnsi="Verdana"/>
                <w:b/>
                <w:bCs/>
                <w:color w:val="0033CC"/>
                <w:sz w:val="20"/>
                <w:szCs w:val="20"/>
                <w:lang w:val="en-US"/>
              </w:rPr>
              <w:t>CLAUSE 1</w:t>
            </w:r>
            <w:r w:rsidR="00E77EF4">
              <w:rPr>
                <w:rFonts w:ascii="Verdana" w:hAnsi="Verdana"/>
                <w:b/>
                <w:bCs/>
                <w:color w:val="0033CC"/>
                <w:sz w:val="20"/>
                <w:szCs w:val="20"/>
                <w:lang w:val="en-US"/>
              </w:rPr>
              <w:t>6</w:t>
            </w:r>
            <w:r>
              <w:rPr>
                <w:rFonts w:ascii="Verdana" w:hAnsi="Verdana"/>
                <w:b/>
                <w:bCs/>
                <w:color w:val="0033CC"/>
                <w:sz w:val="20"/>
                <w:szCs w:val="20"/>
                <w:lang w:val="en-US"/>
              </w:rPr>
              <w:t>:</w:t>
            </w:r>
          </w:p>
          <w:p w14:paraId="6339DEF1" w14:textId="22F5B0FA" w:rsidR="00303B45" w:rsidRPr="00461074" w:rsidRDefault="005375E9" w:rsidP="00303B45">
            <w:pPr>
              <w:jc w:val="both"/>
              <w:rPr>
                <w:rFonts w:ascii="Verdana" w:hAnsi="Verdana"/>
                <w:sz w:val="20"/>
                <w:szCs w:val="20"/>
                <w:lang w:val="en-US"/>
              </w:rPr>
            </w:pPr>
            <w:r>
              <w:rPr>
                <w:rFonts w:ascii="Verdana" w:hAnsi="Verdana"/>
                <w:b/>
                <w:bCs/>
                <w:color w:val="0033CC"/>
                <w:sz w:val="20"/>
                <w:szCs w:val="20"/>
                <w:lang w:val="en-US"/>
              </w:rPr>
              <w:t>F</w:t>
            </w:r>
            <w:r w:rsidRPr="005375E9">
              <w:rPr>
                <w:rFonts w:ascii="Verdana" w:hAnsi="Verdana"/>
                <w:b/>
                <w:bCs/>
                <w:color w:val="0033CC"/>
                <w:sz w:val="20"/>
                <w:szCs w:val="20"/>
                <w:lang w:val="en-US"/>
              </w:rPr>
              <w:t xml:space="preserve">inal </w:t>
            </w:r>
            <w:r w:rsidR="00F913A6" w:rsidRPr="00F913A6">
              <w:rPr>
                <w:rFonts w:ascii="Verdana" w:hAnsi="Verdana"/>
                <w:b/>
                <w:bCs/>
                <w:color w:val="0033CC"/>
                <w:sz w:val="20"/>
                <w:szCs w:val="20"/>
                <w:lang w:val="en-US"/>
              </w:rPr>
              <w:t>Provisions</w:t>
            </w:r>
          </w:p>
        </w:tc>
      </w:tr>
      <w:tr w:rsidR="00303B45" w:rsidRPr="00A17013" w14:paraId="6F2B2A10" w14:textId="77777777" w:rsidTr="001D437B">
        <w:tc>
          <w:tcPr>
            <w:tcW w:w="4813" w:type="dxa"/>
            <w:tcBorders>
              <w:top w:val="nil"/>
              <w:left w:val="nil"/>
              <w:bottom w:val="nil"/>
              <w:right w:val="nil"/>
            </w:tcBorders>
          </w:tcPr>
          <w:p w14:paraId="02549E6C" w14:textId="73B57873" w:rsidR="00303B45" w:rsidRPr="00F31FC8" w:rsidRDefault="00303B45" w:rsidP="00303B45">
            <w:pPr>
              <w:jc w:val="both"/>
              <w:rPr>
                <w:rFonts w:ascii="Verdana" w:hAnsi="Verdana"/>
                <w:sz w:val="20"/>
                <w:szCs w:val="20"/>
              </w:rPr>
            </w:pPr>
            <w:r>
              <w:rPr>
                <w:rFonts w:ascii="Verdana" w:hAnsi="Verdana"/>
                <w:sz w:val="20"/>
                <w:szCs w:val="20"/>
              </w:rPr>
              <w:t xml:space="preserve">16.1. Настоящий </w:t>
            </w:r>
            <w:r w:rsidRPr="00943EBD">
              <w:rPr>
                <w:rFonts w:ascii="Verdana" w:hAnsi="Verdana"/>
                <w:sz w:val="20"/>
                <w:szCs w:val="20"/>
              </w:rPr>
              <w:t xml:space="preserve">Контракт, включая Заказ, СПУ и все приложения, представляет собой полное и исчерпывающее соглашение между Сторонами по его предмету и заменяет все предыдущие письменные или устные договоренности, заявления и </w:t>
            </w:r>
            <w:r w:rsidRPr="00943EBD">
              <w:rPr>
                <w:rFonts w:ascii="Verdana" w:hAnsi="Verdana"/>
                <w:sz w:val="20"/>
                <w:szCs w:val="20"/>
              </w:rPr>
              <w:lastRenderedPageBreak/>
              <w:t>соглашения между Сторонами, относящиеся к предмету Контракта.</w:t>
            </w:r>
          </w:p>
        </w:tc>
        <w:tc>
          <w:tcPr>
            <w:tcW w:w="4814" w:type="dxa"/>
            <w:tcBorders>
              <w:top w:val="nil"/>
              <w:left w:val="nil"/>
              <w:bottom w:val="nil"/>
              <w:right w:val="nil"/>
            </w:tcBorders>
          </w:tcPr>
          <w:p w14:paraId="034E554D" w14:textId="111BA058" w:rsidR="00303B45" w:rsidRPr="000226F7" w:rsidRDefault="00F913A6" w:rsidP="001C1595">
            <w:pPr>
              <w:jc w:val="both"/>
              <w:rPr>
                <w:rFonts w:ascii="Verdana" w:hAnsi="Verdana"/>
                <w:sz w:val="20"/>
                <w:szCs w:val="20"/>
                <w:lang w:val="en-US"/>
              </w:rPr>
            </w:pPr>
            <w:r w:rsidRPr="00F913A6">
              <w:rPr>
                <w:rFonts w:ascii="Verdana" w:hAnsi="Verdana"/>
                <w:sz w:val="20"/>
                <w:szCs w:val="20"/>
                <w:lang w:val="en-US"/>
              </w:rPr>
              <w:lastRenderedPageBreak/>
              <w:t xml:space="preserve">16.1. This Contract, including any Orders, the STC, and all appendices, constitutes the full and exhaustive agreement between the Parties with respect to its subject matter and supersedes all prior written or oral agreements, representations, and </w:t>
            </w:r>
            <w:r w:rsidRPr="00F913A6">
              <w:rPr>
                <w:rFonts w:ascii="Verdana" w:hAnsi="Verdana"/>
                <w:sz w:val="20"/>
                <w:szCs w:val="20"/>
                <w:lang w:val="en-US"/>
              </w:rPr>
              <w:lastRenderedPageBreak/>
              <w:t>understandings related to the subject matter of this Contract.</w:t>
            </w:r>
          </w:p>
        </w:tc>
      </w:tr>
      <w:tr w:rsidR="00303B45" w:rsidRPr="00A17013" w14:paraId="78C34FFC" w14:textId="77777777" w:rsidTr="001D437B">
        <w:tc>
          <w:tcPr>
            <w:tcW w:w="4813" w:type="dxa"/>
            <w:tcBorders>
              <w:top w:val="nil"/>
              <w:left w:val="nil"/>
              <w:bottom w:val="nil"/>
              <w:right w:val="nil"/>
            </w:tcBorders>
          </w:tcPr>
          <w:p w14:paraId="6B570526" w14:textId="73D096C4" w:rsidR="00303B45" w:rsidRPr="00F31FC8" w:rsidRDefault="00303B45" w:rsidP="00303B45">
            <w:pPr>
              <w:jc w:val="both"/>
              <w:rPr>
                <w:rFonts w:ascii="Verdana" w:hAnsi="Verdana"/>
                <w:sz w:val="20"/>
                <w:szCs w:val="20"/>
              </w:rPr>
            </w:pPr>
            <w:r>
              <w:rPr>
                <w:rFonts w:ascii="Verdana" w:hAnsi="Verdana"/>
                <w:sz w:val="20"/>
                <w:szCs w:val="20"/>
              </w:rPr>
              <w:lastRenderedPageBreak/>
              <w:t xml:space="preserve">16.2. </w:t>
            </w:r>
            <w:r w:rsidRPr="00DF333D">
              <w:rPr>
                <w:rFonts w:ascii="Verdana" w:hAnsi="Verdana"/>
                <w:sz w:val="20"/>
                <w:szCs w:val="20"/>
              </w:rPr>
              <w:t xml:space="preserve">Любые изменения или дополнения к </w:t>
            </w:r>
            <w:r>
              <w:rPr>
                <w:rFonts w:ascii="Verdana" w:hAnsi="Verdana"/>
                <w:sz w:val="20"/>
                <w:szCs w:val="20"/>
              </w:rPr>
              <w:t xml:space="preserve">настоящему </w:t>
            </w:r>
            <w:r w:rsidRPr="00DF333D">
              <w:rPr>
                <w:rFonts w:ascii="Verdana" w:hAnsi="Verdana"/>
                <w:sz w:val="20"/>
                <w:szCs w:val="20"/>
              </w:rPr>
              <w:t>Контракту действительны только в том случае, если они совершены в письменной форме и подписаны надлежащим образом с обеих Сторон.</w:t>
            </w:r>
          </w:p>
        </w:tc>
        <w:tc>
          <w:tcPr>
            <w:tcW w:w="4814" w:type="dxa"/>
            <w:tcBorders>
              <w:top w:val="nil"/>
              <w:left w:val="nil"/>
              <w:bottom w:val="nil"/>
              <w:right w:val="nil"/>
            </w:tcBorders>
          </w:tcPr>
          <w:p w14:paraId="046D863C" w14:textId="03B56262" w:rsidR="00303B45" w:rsidRPr="000226F7" w:rsidRDefault="001C1595" w:rsidP="001C1595">
            <w:pPr>
              <w:jc w:val="both"/>
              <w:rPr>
                <w:rFonts w:ascii="Verdana" w:hAnsi="Verdana"/>
                <w:sz w:val="20"/>
                <w:szCs w:val="20"/>
                <w:lang w:val="en-US"/>
              </w:rPr>
            </w:pPr>
            <w:r w:rsidRPr="001C1595">
              <w:rPr>
                <w:rFonts w:ascii="Verdana" w:hAnsi="Verdana"/>
                <w:sz w:val="20"/>
                <w:szCs w:val="20"/>
                <w:lang w:val="en-US"/>
              </w:rPr>
              <w:t>16.2. Any amendments or supplements to this Contract shall be valid only if made in writing and duly signed by both Parties.</w:t>
            </w:r>
          </w:p>
        </w:tc>
      </w:tr>
      <w:tr w:rsidR="00303B45" w:rsidRPr="00A17013" w14:paraId="3AABEB47" w14:textId="77777777" w:rsidTr="001D437B">
        <w:tc>
          <w:tcPr>
            <w:tcW w:w="4813" w:type="dxa"/>
            <w:tcBorders>
              <w:top w:val="nil"/>
              <w:left w:val="nil"/>
              <w:bottom w:val="nil"/>
              <w:right w:val="nil"/>
            </w:tcBorders>
          </w:tcPr>
          <w:p w14:paraId="19ABF716" w14:textId="50225EBC" w:rsidR="00303B45" w:rsidRPr="00F31FC8" w:rsidRDefault="00303B45" w:rsidP="00303B45">
            <w:pPr>
              <w:jc w:val="both"/>
              <w:rPr>
                <w:rFonts w:ascii="Verdana" w:hAnsi="Verdana"/>
                <w:sz w:val="20"/>
                <w:szCs w:val="20"/>
              </w:rPr>
            </w:pPr>
            <w:r>
              <w:rPr>
                <w:rFonts w:ascii="Verdana" w:hAnsi="Verdana"/>
                <w:sz w:val="20"/>
                <w:szCs w:val="20"/>
              </w:rPr>
              <w:t xml:space="preserve">16.3. </w:t>
            </w:r>
            <w:r w:rsidRPr="002744C6">
              <w:rPr>
                <w:rFonts w:ascii="Verdana" w:hAnsi="Verdana"/>
                <w:sz w:val="20"/>
                <w:szCs w:val="20"/>
              </w:rPr>
              <w:t>Если какое-либо из положений настоящего Контракта будет признано недействительным, незаконным или не имеющим юридической силы, это не затрагивает действительность или юридическую силу остальных положений Контракта. Стороны обязуются заменить такое недействительное положение действительным, наиболее близким по смыслу и юридическому эффекту.</w:t>
            </w:r>
          </w:p>
        </w:tc>
        <w:tc>
          <w:tcPr>
            <w:tcW w:w="4814" w:type="dxa"/>
            <w:tcBorders>
              <w:top w:val="nil"/>
              <w:left w:val="nil"/>
              <w:bottom w:val="nil"/>
              <w:right w:val="nil"/>
            </w:tcBorders>
          </w:tcPr>
          <w:p w14:paraId="7532D896" w14:textId="22F60C11" w:rsidR="00303B45" w:rsidRPr="001C1595" w:rsidRDefault="001C1595" w:rsidP="001C1595">
            <w:pPr>
              <w:jc w:val="both"/>
              <w:rPr>
                <w:rFonts w:ascii="Verdana" w:hAnsi="Verdana"/>
                <w:sz w:val="20"/>
                <w:szCs w:val="20"/>
                <w:lang w:val="en-US"/>
              </w:rPr>
            </w:pPr>
            <w:r w:rsidRPr="001C1595">
              <w:rPr>
                <w:rFonts w:ascii="Verdana" w:hAnsi="Verdana"/>
                <w:sz w:val="20"/>
                <w:szCs w:val="20"/>
                <w:lang w:val="en-US"/>
              </w:rPr>
              <w:t>16.3. If any provision of this Contract is deemed invalid, illegal, or unenforceable, this shall not affect the validity or enforceability of the remaining provisions. The Parties shall replace such invalid provision with a valid provision that is as close as possible in meaning and legal effect.</w:t>
            </w:r>
          </w:p>
        </w:tc>
      </w:tr>
      <w:tr w:rsidR="00303B45" w:rsidRPr="00A17013" w14:paraId="1D111748" w14:textId="77777777" w:rsidTr="001D437B">
        <w:tc>
          <w:tcPr>
            <w:tcW w:w="4813" w:type="dxa"/>
            <w:tcBorders>
              <w:top w:val="nil"/>
              <w:left w:val="nil"/>
              <w:bottom w:val="nil"/>
              <w:right w:val="nil"/>
            </w:tcBorders>
          </w:tcPr>
          <w:p w14:paraId="3A70FE6E" w14:textId="3910B6BC" w:rsidR="00303B45" w:rsidRPr="00F31FC8" w:rsidRDefault="00303B45" w:rsidP="00303B45">
            <w:pPr>
              <w:jc w:val="both"/>
              <w:rPr>
                <w:rFonts w:ascii="Verdana" w:hAnsi="Verdana"/>
                <w:sz w:val="20"/>
                <w:szCs w:val="20"/>
              </w:rPr>
            </w:pPr>
            <w:r>
              <w:rPr>
                <w:rFonts w:ascii="Verdana" w:hAnsi="Verdana"/>
                <w:sz w:val="20"/>
                <w:szCs w:val="20"/>
              </w:rPr>
              <w:t xml:space="preserve">16.4. </w:t>
            </w:r>
            <w:r w:rsidRPr="0052653E">
              <w:rPr>
                <w:rFonts w:ascii="Verdana" w:hAnsi="Verdana"/>
                <w:sz w:val="20"/>
                <w:szCs w:val="20"/>
              </w:rPr>
              <w:t>Настоящий Контракт составлен в двух оригинальных экземплярах на русском и английском языках, по одному для каждой Стороны. В случае расхождений между русским и английским текстами, преобладает текст на русском языке.</w:t>
            </w:r>
          </w:p>
        </w:tc>
        <w:tc>
          <w:tcPr>
            <w:tcW w:w="4814" w:type="dxa"/>
            <w:tcBorders>
              <w:top w:val="nil"/>
              <w:left w:val="nil"/>
              <w:bottom w:val="nil"/>
              <w:right w:val="nil"/>
            </w:tcBorders>
          </w:tcPr>
          <w:p w14:paraId="1BDD8A58" w14:textId="530F1687" w:rsidR="00303B45" w:rsidRPr="000226F7" w:rsidRDefault="001C1595" w:rsidP="001C1595">
            <w:pPr>
              <w:jc w:val="both"/>
              <w:rPr>
                <w:rFonts w:ascii="Verdana" w:hAnsi="Verdana"/>
                <w:sz w:val="20"/>
                <w:szCs w:val="20"/>
                <w:lang w:val="en-US"/>
              </w:rPr>
            </w:pPr>
            <w:r w:rsidRPr="001C1595">
              <w:rPr>
                <w:rFonts w:ascii="Verdana" w:hAnsi="Verdana"/>
                <w:sz w:val="20"/>
                <w:szCs w:val="20"/>
                <w:lang w:val="en-US"/>
              </w:rPr>
              <w:t>16.4. This Contract is executed in two original copies in Russian and English, one for each Party. In the event of discrepancies between the Russian and English versions, the Russian text shall prevail.</w:t>
            </w:r>
          </w:p>
        </w:tc>
      </w:tr>
      <w:tr w:rsidR="00303B45" w:rsidRPr="00A17013" w14:paraId="612BD894" w14:textId="77777777" w:rsidTr="001D437B">
        <w:tc>
          <w:tcPr>
            <w:tcW w:w="4813" w:type="dxa"/>
            <w:tcBorders>
              <w:top w:val="nil"/>
              <w:left w:val="nil"/>
              <w:bottom w:val="nil"/>
              <w:right w:val="nil"/>
            </w:tcBorders>
          </w:tcPr>
          <w:p w14:paraId="4F9FF04C" w14:textId="235079EA" w:rsidR="00303B45" w:rsidRPr="001A221F" w:rsidRDefault="00303B45" w:rsidP="00303B45">
            <w:pPr>
              <w:jc w:val="both"/>
              <w:rPr>
                <w:rFonts w:ascii="Verdana" w:hAnsi="Verdana"/>
                <w:sz w:val="20"/>
                <w:szCs w:val="20"/>
              </w:rPr>
            </w:pPr>
            <w:r>
              <w:rPr>
                <w:rFonts w:ascii="Verdana" w:hAnsi="Verdana"/>
                <w:sz w:val="20"/>
                <w:szCs w:val="20"/>
              </w:rPr>
              <w:t xml:space="preserve">16.5. </w:t>
            </w:r>
            <w:r w:rsidRPr="001A221F">
              <w:rPr>
                <w:rFonts w:ascii="Verdana" w:hAnsi="Verdana"/>
                <w:sz w:val="20"/>
                <w:szCs w:val="20"/>
              </w:rPr>
              <w:t xml:space="preserve">Настоящий </w:t>
            </w:r>
            <w:r>
              <w:rPr>
                <w:rFonts w:ascii="Verdana" w:hAnsi="Verdana"/>
                <w:sz w:val="20"/>
                <w:szCs w:val="20"/>
              </w:rPr>
              <w:t>К</w:t>
            </w:r>
            <w:r w:rsidRPr="001A221F">
              <w:rPr>
                <w:rFonts w:ascii="Verdana" w:hAnsi="Verdana"/>
                <w:sz w:val="20"/>
                <w:szCs w:val="20"/>
              </w:rPr>
              <w:t xml:space="preserve">онтракт вступает в силу с даты его подписания обеими Сторонами и действует до </w:t>
            </w:r>
            <w:proofErr w:type="spellStart"/>
            <w:r>
              <w:rPr>
                <w:rFonts w:ascii="Verdana" w:hAnsi="Verdana"/>
                <w:sz w:val="20"/>
                <w:szCs w:val="20"/>
              </w:rPr>
              <w:t>дд</w:t>
            </w:r>
            <w:r w:rsidRPr="001A221F">
              <w:rPr>
                <w:rFonts w:ascii="Verdana" w:hAnsi="Verdana"/>
                <w:sz w:val="20"/>
                <w:szCs w:val="20"/>
              </w:rPr>
              <w:t>.</w:t>
            </w:r>
            <w:proofErr w:type="gramStart"/>
            <w:r>
              <w:rPr>
                <w:rFonts w:ascii="Verdana" w:hAnsi="Verdana"/>
                <w:sz w:val="20"/>
                <w:szCs w:val="20"/>
              </w:rPr>
              <w:t>мм</w:t>
            </w:r>
            <w:r w:rsidRPr="001A221F">
              <w:rPr>
                <w:rFonts w:ascii="Verdana" w:hAnsi="Verdana"/>
                <w:sz w:val="20"/>
                <w:szCs w:val="20"/>
              </w:rPr>
              <w:t>.</w:t>
            </w:r>
            <w:r>
              <w:rPr>
                <w:rFonts w:ascii="Verdana" w:hAnsi="Verdana"/>
                <w:sz w:val="20"/>
                <w:szCs w:val="20"/>
              </w:rPr>
              <w:t>гггг</w:t>
            </w:r>
            <w:proofErr w:type="spellEnd"/>
            <w:proofErr w:type="gramEnd"/>
            <w:r w:rsidRPr="001A221F">
              <w:rPr>
                <w:rFonts w:ascii="Verdana" w:hAnsi="Verdana"/>
                <w:sz w:val="20"/>
                <w:szCs w:val="20"/>
              </w:rPr>
              <w:t xml:space="preserve">, а в части взятых на себя обязательств, до полного их выполнения. Дата подписания Контракта указана на </w:t>
            </w:r>
            <w:r w:rsidR="009812E9">
              <w:rPr>
                <w:rFonts w:ascii="Verdana" w:hAnsi="Verdana"/>
                <w:sz w:val="20"/>
                <w:szCs w:val="20"/>
              </w:rPr>
              <w:t>первой</w:t>
            </w:r>
            <w:r w:rsidRPr="001A221F">
              <w:rPr>
                <w:rFonts w:ascii="Verdana" w:hAnsi="Verdana"/>
                <w:sz w:val="20"/>
                <w:szCs w:val="20"/>
              </w:rPr>
              <w:t xml:space="preserve"> странице Контракта.</w:t>
            </w:r>
          </w:p>
          <w:p w14:paraId="17FEF9D1" w14:textId="30085F21" w:rsidR="00303B45" w:rsidRPr="00F31FC8" w:rsidRDefault="00303B45" w:rsidP="00303B45">
            <w:pPr>
              <w:jc w:val="both"/>
              <w:rPr>
                <w:rFonts w:ascii="Verdana" w:hAnsi="Verdana"/>
                <w:sz w:val="20"/>
                <w:szCs w:val="20"/>
              </w:rPr>
            </w:pPr>
            <w:r w:rsidRPr="001A221F">
              <w:rPr>
                <w:rFonts w:ascii="Verdana" w:hAnsi="Verdana"/>
                <w:sz w:val="20"/>
                <w:szCs w:val="20"/>
              </w:rPr>
              <w:t>16.</w:t>
            </w:r>
            <w:r w:rsidR="009812E9">
              <w:rPr>
                <w:rFonts w:ascii="Verdana" w:hAnsi="Verdana"/>
                <w:sz w:val="20"/>
                <w:szCs w:val="20"/>
              </w:rPr>
              <w:t>5.1</w:t>
            </w:r>
            <w:r w:rsidRPr="001A221F">
              <w:rPr>
                <w:rFonts w:ascii="Verdana" w:hAnsi="Verdana"/>
                <w:sz w:val="20"/>
                <w:szCs w:val="20"/>
              </w:rPr>
              <w:t>.</w:t>
            </w:r>
            <w:r w:rsidRPr="001A221F">
              <w:rPr>
                <w:rFonts w:ascii="Verdana" w:hAnsi="Verdana"/>
                <w:sz w:val="20"/>
                <w:szCs w:val="20"/>
              </w:rPr>
              <w:tab/>
              <w:t xml:space="preserve">Если ни одна из Сторон в письменной форме не известит другую Сторону о прекращении действия Контракта не </w:t>
            </w:r>
            <w:r w:rsidR="003E72EC" w:rsidRPr="001A221F">
              <w:rPr>
                <w:rFonts w:ascii="Verdana" w:hAnsi="Verdana"/>
                <w:sz w:val="20"/>
                <w:szCs w:val="20"/>
              </w:rPr>
              <w:t>позже,</w:t>
            </w:r>
            <w:r w:rsidRPr="001A221F">
              <w:rPr>
                <w:rFonts w:ascii="Verdana" w:hAnsi="Verdana"/>
                <w:sz w:val="20"/>
                <w:szCs w:val="20"/>
              </w:rPr>
              <w:t xml:space="preserve"> чем за </w:t>
            </w:r>
            <w:r w:rsidR="009812E9">
              <w:rPr>
                <w:rFonts w:ascii="Verdana" w:hAnsi="Verdana"/>
                <w:sz w:val="20"/>
                <w:szCs w:val="20"/>
              </w:rPr>
              <w:t xml:space="preserve">30 </w:t>
            </w:r>
            <w:r w:rsidRPr="001A221F">
              <w:rPr>
                <w:rFonts w:ascii="Verdana" w:hAnsi="Verdana"/>
                <w:sz w:val="20"/>
                <w:szCs w:val="20"/>
              </w:rPr>
              <w:t>(</w:t>
            </w:r>
            <w:r w:rsidR="009812E9">
              <w:rPr>
                <w:rFonts w:ascii="Verdana" w:hAnsi="Verdana"/>
                <w:sz w:val="20"/>
                <w:szCs w:val="20"/>
              </w:rPr>
              <w:t>тридцать</w:t>
            </w:r>
            <w:r w:rsidRPr="001A221F">
              <w:rPr>
                <w:rFonts w:ascii="Verdana" w:hAnsi="Verdana"/>
                <w:sz w:val="20"/>
                <w:szCs w:val="20"/>
              </w:rPr>
              <w:t xml:space="preserve">) </w:t>
            </w:r>
            <w:r w:rsidR="009812E9">
              <w:rPr>
                <w:rFonts w:ascii="Verdana" w:hAnsi="Verdana"/>
                <w:sz w:val="20"/>
                <w:szCs w:val="20"/>
              </w:rPr>
              <w:t xml:space="preserve">календарных дней </w:t>
            </w:r>
            <w:r w:rsidRPr="001A221F">
              <w:rPr>
                <w:rFonts w:ascii="Verdana" w:hAnsi="Verdana"/>
                <w:sz w:val="20"/>
                <w:szCs w:val="20"/>
              </w:rPr>
              <w:t>до окончания срока действия, указанный в пункте 16.</w:t>
            </w:r>
            <w:r w:rsidR="009812E9">
              <w:rPr>
                <w:rFonts w:ascii="Verdana" w:hAnsi="Verdana"/>
                <w:sz w:val="20"/>
                <w:szCs w:val="20"/>
              </w:rPr>
              <w:t>5</w:t>
            </w:r>
            <w:r w:rsidRPr="001A221F">
              <w:rPr>
                <w:rFonts w:ascii="Verdana" w:hAnsi="Verdana"/>
                <w:sz w:val="20"/>
                <w:szCs w:val="20"/>
              </w:rPr>
              <w:t>., срок действия Контракта автоматически считается продлённым на следующий год.</w:t>
            </w:r>
          </w:p>
        </w:tc>
        <w:tc>
          <w:tcPr>
            <w:tcW w:w="4814" w:type="dxa"/>
            <w:tcBorders>
              <w:top w:val="nil"/>
              <w:left w:val="nil"/>
              <w:bottom w:val="nil"/>
              <w:right w:val="nil"/>
            </w:tcBorders>
          </w:tcPr>
          <w:p w14:paraId="161D4C1A" w14:textId="4701629D" w:rsidR="00725EB8" w:rsidRPr="00725EB8" w:rsidRDefault="00725EB8" w:rsidP="00725EB8">
            <w:pPr>
              <w:jc w:val="both"/>
              <w:rPr>
                <w:rFonts w:ascii="Verdana" w:hAnsi="Verdana"/>
                <w:sz w:val="20"/>
                <w:szCs w:val="20"/>
                <w:lang w:val="en-US"/>
              </w:rPr>
            </w:pPr>
            <w:r w:rsidRPr="00725EB8">
              <w:rPr>
                <w:rFonts w:ascii="Verdana" w:hAnsi="Verdana"/>
                <w:sz w:val="20"/>
                <w:szCs w:val="20"/>
                <w:lang w:val="en-US"/>
              </w:rPr>
              <w:t xml:space="preserve">16.5. This Contract enters into force on the date it is signed by both Parties and remains in effect until </w:t>
            </w:r>
            <w:proofErr w:type="spellStart"/>
            <w:proofErr w:type="gramStart"/>
            <w:r>
              <w:rPr>
                <w:rFonts w:ascii="Verdana" w:hAnsi="Verdana"/>
                <w:sz w:val="20"/>
                <w:szCs w:val="20"/>
                <w:lang w:val="en-US"/>
              </w:rPr>
              <w:t>dd</w:t>
            </w:r>
            <w:r w:rsidRPr="00725EB8">
              <w:rPr>
                <w:rFonts w:ascii="Verdana" w:hAnsi="Verdana"/>
                <w:sz w:val="20"/>
                <w:szCs w:val="20"/>
                <w:lang w:val="en-US"/>
              </w:rPr>
              <w:t>.</w:t>
            </w:r>
            <w:r>
              <w:rPr>
                <w:rFonts w:ascii="Verdana" w:hAnsi="Verdana"/>
                <w:sz w:val="20"/>
                <w:szCs w:val="20"/>
                <w:lang w:val="en-US"/>
              </w:rPr>
              <w:t>mm</w:t>
            </w:r>
            <w:r w:rsidRPr="00725EB8">
              <w:rPr>
                <w:rFonts w:ascii="Verdana" w:hAnsi="Verdana"/>
                <w:sz w:val="20"/>
                <w:szCs w:val="20"/>
                <w:lang w:val="en-US"/>
              </w:rPr>
              <w:t>.</w:t>
            </w:r>
            <w:r>
              <w:rPr>
                <w:rFonts w:ascii="Verdana" w:hAnsi="Verdana"/>
                <w:sz w:val="20"/>
                <w:szCs w:val="20"/>
                <w:lang w:val="en-US"/>
              </w:rPr>
              <w:t>yyyy</w:t>
            </w:r>
            <w:proofErr w:type="spellEnd"/>
            <w:proofErr w:type="gramEnd"/>
            <w:r w:rsidRPr="00725EB8">
              <w:rPr>
                <w:rFonts w:ascii="Verdana" w:hAnsi="Verdana"/>
                <w:sz w:val="20"/>
                <w:szCs w:val="20"/>
                <w:lang w:val="en-US"/>
              </w:rPr>
              <w:t xml:space="preserve"> and, with respect to any obligations assumed, until they are fully discharged. The signing date of the Contract is indicated on the first page.</w:t>
            </w:r>
          </w:p>
          <w:p w14:paraId="2BC289C3" w14:textId="5A824149" w:rsidR="00303B45" w:rsidRPr="000226F7" w:rsidRDefault="00725EB8" w:rsidP="00303B45">
            <w:pPr>
              <w:jc w:val="both"/>
              <w:rPr>
                <w:rFonts w:ascii="Verdana" w:hAnsi="Verdana"/>
                <w:sz w:val="20"/>
                <w:szCs w:val="20"/>
                <w:lang w:val="en-US"/>
              </w:rPr>
            </w:pPr>
            <w:r w:rsidRPr="00725EB8">
              <w:rPr>
                <w:rFonts w:ascii="Verdana" w:hAnsi="Verdana"/>
                <w:sz w:val="20"/>
                <w:szCs w:val="20"/>
                <w:lang w:val="en-US"/>
              </w:rPr>
              <w:t>16.5.1. Unless either Party notifies the other Party in writing of its intent to terminate the Contract at least 30 (thirty) calendar days prior to the expiration date specified in Clause 16.5, the Contract shall be automatically extended for an additional year.</w:t>
            </w:r>
          </w:p>
        </w:tc>
      </w:tr>
      <w:tr w:rsidR="00303B45" w:rsidRPr="00A17013" w14:paraId="056C1A73" w14:textId="77777777" w:rsidTr="001D437B">
        <w:tc>
          <w:tcPr>
            <w:tcW w:w="4813" w:type="dxa"/>
            <w:tcBorders>
              <w:top w:val="nil"/>
              <w:left w:val="nil"/>
              <w:bottom w:val="nil"/>
              <w:right w:val="nil"/>
            </w:tcBorders>
          </w:tcPr>
          <w:p w14:paraId="2BFCB4AA" w14:textId="77777777" w:rsidR="00AE7528" w:rsidRDefault="003E72EC" w:rsidP="00CC1CAD">
            <w:pPr>
              <w:jc w:val="both"/>
              <w:rPr>
                <w:rFonts w:ascii="Verdana" w:hAnsi="Verdana"/>
                <w:sz w:val="20"/>
                <w:szCs w:val="20"/>
              </w:rPr>
            </w:pPr>
            <w:r w:rsidRPr="003E72EC">
              <w:rPr>
                <w:rFonts w:ascii="Verdana" w:hAnsi="Verdana"/>
                <w:sz w:val="20"/>
                <w:szCs w:val="20"/>
              </w:rPr>
              <w:t>16.</w:t>
            </w:r>
            <w:r w:rsidR="009718B5">
              <w:rPr>
                <w:rFonts w:ascii="Verdana" w:hAnsi="Verdana"/>
                <w:sz w:val="20"/>
                <w:szCs w:val="20"/>
              </w:rPr>
              <w:t>6</w:t>
            </w:r>
            <w:r w:rsidRPr="003E72EC">
              <w:rPr>
                <w:rFonts w:ascii="Verdana" w:hAnsi="Verdana"/>
                <w:sz w:val="20"/>
                <w:szCs w:val="20"/>
              </w:rPr>
              <w:t>.</w:t>
            </w:r>
            <w:r w:rsidRPr="003E72EC">
              <w:rPr>
                <w:rFonts w:ascii="Verdana" w:hAnsi="Verdana"/>
                <w:sz w:val="20"/>
                <w:szCs w:val="20"/>
              </w:rPr>
              <w:tab/>
              <w:t>Настоящий Контракт, может быть, расторгнут досрочно по согласованию обеих Сторон, что оформляется соответствующим Дополнительным соглашением к Контракту</w:t>
            </w:r>
            <w:r w:rsidR="00CC1CAD">
              <w:rPr>
                <w:rFonts w:ascii="Verdana" w:hAnsi="Verdana"/>
                <w:sz w:val="20"/>
                <w:szCs w:val="20"/>
              </w:rPr>
              <w:t>, при этом</w:t>
            </w:r>
            <w:r w:rsidR="00AE7528">
              <w:rPr>
                <w:rFonts w:ascii="Verdana" w:hAnsi="Verdana"/>
                <w:sz w:val="20"/>
                <w:szCs w:val="20"/>
              </w:rPr>
              <w:t>:</w:t>
            </w:r>
          </w:p>
          <w:p w14:paraId="39BB4DC9" w14:textId="0E983B4B" w:rsidR="003E72EC" w:rsidRPr="003E72EC" w:rsidRDefault="00AE7528" w:rsidP="00CC1CAD">
            <w:pPr>
              <w:jc w:val="both"/>
              <w:rPr>
                <w:rFonts w:ascii="Verdana" w:hAnsi="Verdana"/>
                <w:sz w:val="20"/>
                <w:szCs w:val="20"/>
              </w:rPr>
            </w:pPr>
            <w:r>
              <w:rPr>
                <w:rFonts w:ascii="Verdana" w:hAnsi="Verdana"/>
                <w:sz w:val="20"/>
                <w:szCs w:val="20"/>
                <w:lang w:val="en-US"/>
              </w:rPr>
              <w:t>a</w:t>
            </w:r>
            <w:r w:rsidRPr="00AE7528">
              <w:rPr>
                <w:rFonts w:ascii="Verdana" w:hAnsi="Verdana"/>
                <w:sz w:val="20"/>
                <w:szCs w:val="20"/>
              </w:rPr>
              <w:t>.</w:t>
            </w:r>
            <w:r w:rsidR="00CC1CAD">
              <w:rPr>
                <w:rFonts w:ascii="Verdana" w:hAnsi="Verdana"/>
                <w:sz w:val="20"/>
                <w:szCs w:val="20"/>
              </w:rPr>
              <w:t xml:space="preserve"> Поставщик </w:t>
            </w:r>
            <w:r w:rsidR="003E72EC" w:rsidRPr="003E72EC">
              <w:rPr>
                <w:rFonts w:ascii="Verdana" w:hAnsi="Verdana"/>
                <w:sz w:val="20"/>
                <w:szCs w:val="20"/>
              </w:rPr>
              <w:t>обязуется завершить все начатые поставки Товара, если иное не согласовано Сторонами.</w:t>
            </w:r>
          </w:p>
          <w:p w14:paraId="61A3F9F3" w14:textId="67B3083A" w:rsidR="003E72EC" w:rsidRPr="003E72EC" w:rsidRDefault="00AE7528" w:rsidP="003E72EC">
            <w:pPr>
              <w:jc w:val="both"/>
              <w:rPr>
                <w:rFonts w:ascii="Verdana" w:hAnsi="Verdana"/>
                <w:sz w:val="20"/>
                <w:szCs w:val="20"/>
              </w:rPr>
            </w:pPr>
            <w:r>
              <w:rPr>
                <w:rFonts w:ascii="Verdana" w:hAnsi="Verdana"/>
                <w:sz w:val="20"/>
                <w:szCs w:val="20"/>
                <w:lang w:val="en-US"/>
              </w:rPr>
              <w:t>b</w:t>
            </w:r>
            <w:r w:rsidRPr="00AE7528">
              <w:rPr>
                <w:rFonts w:ascii="Verdana" w:hAnsi="Verdana"/>
                <w:sz w:val="20"/>
                <w:szCs w:val="20"/>
              </w:rPr>
              <w:t>.</w:t>
            </w:r>
            <w:r w:rsidR="003E72EC" w:rsidRPr="003E72EC">
              <w:rPr>
                <w:rFonts w:ascii="Verdana" w:hAnsi="Verdana"/>
                <w:sz w:val="20"/>
                <w:szCs w:val="20"/>
              </w:rPr>
              <w:t xml:space="preserve"> Стороны обязуются вернуть друг другу все полученные конфиденциальные материалы и информацию, а также иные документы и имущество, принадлежащее другой Стороне.</w:t>
            </w:r>
          </w:p>
          <w:p w14:paraId="6AB8C8A0" w14:textId="623B4AC4" w:rsidR="003E72EC" w:rsidRPr="003E72EC" w:rsidRDefault="003E72EC" w:rsidP="003E72EC">
            <w:pPr>
              <w:jc w:val="both"/>
              <w:rPr>
                <w:rFonts w:ascii="Verdana" w:hAnsi="Verdana"/>
                <w:sz w:val="20"/>
                <w:szCs w:val="20"/>
              </w:rPr>
            </w:pPr>
            <w:r w:rsidRPr="003E72EC">
              <w:rPr>
                <w:rFonts w:ascii="Verdana" w:hAnsi="Verdana"/>
                <w:sz w:val="20"/>
                <w:szCs w:val="20"/>
              </w:rPr>
              <w:t>16.6.</w:t>
            </w:r>
            <w:r w:rsidR="005F34A7" w:rsidRPr="00AD5695">
              <w:rPr>
                <w:rFonts w:ascii="Verdana" w:hAnsi="Verdana"/>
                <w:sz w:val="20"/>
                <w:szCs w:val="20"/>
              </w:rPr>
              <w:t>1</w:t>
            </w:r>
            <w:r w:rsidRPr="003E72EC">
              <w:rPr>
                <w:rFonts w:ascii="Verdana" w:hAnsi="Verdana"/>
                <w:sz w:val="20"/>
                <w:szCs w:val="20"/>
              </w:rPr>
              <w:t>. Расторжение Контракта не освобождает Стороны от ответственности за нарушения, допущенные до даты расторжения</w:t>
            </w:r>
          </w:p>
          <w:p w14:paraId="45BF3D20" w14:textId="5D43418D" w:rsidR="003E72EC" w:rsidRPr="00F31FC8" w:rsidRDefault="003E72EC" w:rsidP="003E72EC">
            <w:pPr>
              <w:jc w:val="both"/>
              <w:rPr>
                <w:rFonts w:ascii="Verdana" w:hAnsi="Verdana"/>
                <w:sz w:val="20"/>
                <w:szCs w:val="20"/>
              </w:rPr>
            </w:pPr>
            <w:r w:rsidRPr="003E72EC">
              <w:rPr>
                <w:rFonts w:ascii="Verdana" w:hAnsi="Verdana"/>
                <w:sz w:val="20"/>
                <w:szCs w:val="20"/>
              </w:rPr>
              <w:t>16.6.</w:t>
            </w:r>
            <w:r w:rsidR="005F34A7" w:rsidRPr="00AD5695">
              <w:rPr>
                <w:rFonts w:ascii="Verdana" w:hAnsi="Verdana"/>
                <w:sz w:val="20"/>
                <w:szCs w:val="20"/>
              </w:rPr>
              <w:t>2</w:t>
            </w:r>
            <w:r w:rsidRPr="003E72EC">
              <w:rPr>
                <w:rFonts w:ascii="Verdana" w:hAnsi="Verdana"/>
                <w:sz w:val="20"/>
                <w:szCs w:val="20"/>
              </w:rPr>
              <w:t xml:space="preserve">. Положения Контракта, которые по своей природе предназначены для продолжения действия после расторжения (включая, но не ограничиваясь, положения о конфиденциальности, разрешении </w:t>
            </w:r>
            <w:r w:rsidRPr="003E72EC">
              <w:rPr>
                <w:rFonts w:ascii="Verdana" w:hAnsi="Verdana"/>
                <w:sz w:val="20"/>
                <w:szCs w:val="20"/>
              </w:rPr>
              <w:lastRenderedPageBreak/>
              <w:t>споров, ответственности Сторон), сохраняют свою силу.</w:t>
            </w:r>
          </w:p>
        </w:tc>
        <w:tc>
          <w:tcPr>
            <w:tcW w:w="4814" w:type="dxa"/>
            <w:tcBorders>
              <w:top w:val="nil"/>
              <w:left w:val="nil"/>
              <w:bottom w:val="nil"/>
              <w:right w:val="nil"/>
            </w:tcBorders>
          </w:tcPr>
          <w:p w14:paraId="6AF4A9A0" w14:textId="77777777" w:rsidR="00FB6A08" w:rsidRPr="00FB6A08" w:rsidRDefault="00FB6A08" w:rsidP="00FB6A08">
            <w:pPr>
              <w:jc w:val="both"/>
              <w:rPr>
                <w:rFonts w:ascii="Verdana" w:hAnsi="Verdana"/>
                <w:sz w:val="20"/>
                <w:szCs w:val="20"/>
                <w:lang w:val="en-US"/>
              </w:rPr>
            </w:pPr>
            <w:r w:rsidRPr="00FB6A08">
              <w:rPr>
                <w:rFonts w:ascii="Verdana" w:hAnsi="Verdana"/>
                <w:sz w:val="20"/>
                <w:szCs w:val="20"/>
                <w:lang w:val="en-US"/>
              </w:rPr>
              <w:lastRenderedPageBreak/>
              <w:t>16.6. This Contract may be terminated prematurely by mutual agreement of the Parties, documented in a corresponding Supplemental Agreement to the Contract. In such case:</w:t>
            </w:r>
          </w:p>
          <w:p w14:paraId="24B5FFF5" w14:textId="77777777" w:rsidR="00FB6A08" w:rsidRPr="00FB6A08" w:rsidRDefault="00FB6A08" w:rsidP="00FB6A08">
            <w:pPr>
              <w:jc w:val="both"/>
              <w:rPr>
                <w:rFonts w:ascii="Verdana" w:hAnsi="Verdana"/>
                <w:sz w:val="20"/>
                <w:szCs w:val="20"/>
                <w:lang w:val="en-US"/>
              </w:rPr>
            </w:pPr>
            <w:r w:rsidRPr="00FB6A08">
              <w:rPr>
                <w:rFonts w:ascii="Verdana" w:hAnsi="Verdana"/>
                <w:sz w:val="20"/>
                <w:szCs w:val="20"/>
                <w:lang w:val="en-US"/>
              </w:rPr>
              <w:t>a. The Supplier shall complete all commenced deliveries of Goods, unless otherwise agreed by the Parties.</w:t>
            </w:r>
          </w:p>
          <w:p w14:paraId="450501B0" w14:textId="77777777" w:rsidR="00FB6A08" w:rsidRPr="00FB6A08" w:rsidRDefault="00FB6A08" w:rsidP="00FB6A08">
            <w:pPr>
              <w:jc w:val="both"/>
              <w:rPr>
                <w:rFonts w:ascii="Verdana" w:hAnsi="Verdana"/>
                <w:sz w:val="20"/>
                <w:szCs w:val="20"/>
                <w:lang w:val="en-US"/>
              </w:rPr>
            </w:pPr>
            <w:r w:rsidRPr="00FB6A08">
              <w:rPr>
                <w:rFonts w:ascii="Verdana" w:hAnsi="Verdana"/>
                <w:sz w:val="20"/>
                <w:szCs w:val="20"/>
                <w:lang w:val="en-US"/>
              </w:rPr>
              <w:t>b. The Parties shall return to each other all confidential materials and information, as well as any other documents and property belonging to the other Party.</w:t>
            </w:r>
          </w:p>
          <w:p w14:paraId="6C1EA383" w14:textId="77777777" w:rsidR="00FB6A08" w:rsidRPr="00FB6A08" w:rsidRDefault="00FB6A08" w:rsidP="00FB6A08">
            <w:pPr>
              <w:jc w:val="both"/>
              <w:rPr>
                <w:rFonts w:ascii="Verdana" w:hAnsi="Verdana"/>
                <w:sz w:val="20"/>
                <w:szCs w:val="20"/>
                <w:lang w:val="en-US"/>
              </w:rPr>
            </w:pPr>
          </w:p>
          <w:p w14:paraId="6E73CBFA" w14:textId="77777777" w:rsidR="00FB6A08" w:rsidRPr="00FB6A08" w:rsidRDefault="00FB6A08" w:rsidP="00FB6A08">
            <w:pPr>
              <w:jc w:val="both"/>
              <w:rPr>
                <w:rFonts w:ascii="Verdana" w:hAnsi="Verdana"/>
                <w:sz w:val="20"/>
                <w:szCs w:val="20"/>
                <w:lang w:val="en-US"/>
              </w:rPr>
            </w:pPr>
            <w:r w:rsidRPr="00FB6A08">
              <w:rPr>
                <w:rFonts w:ascii="Verdana" w:hAnsi="Verdana"/>
                <w:sz w:val="20"/>
                <w:szCs w:val="20"/>
                <w:lang w:val="en-US"/>
              </w:rPr>
              <w:t>16.6.1. Contract termination does not release the Parties from liability for breaches committed before the termination date.</w:t>
            </w:r>
          </w:p>
          <w:p w14:paraId="6B652B88" w14:textId="77777777" w:rsidR="00FB6A08" w:rsidRPr="00FB6A08" w:rsidRDefault="00FB6A08" w:rsidP="00FB6A08">
            <w:pPr>
              <w:jc w:val="both"/>
              <w:rPr>
                <w:rFonts w:ascii="Verdana" w:hAnsi="Verdana"/>
                <w:sz w:val="20"/>
                <w:szCs w:val="20"/>
                <w:lang w:val="en-US"/>
              </w:rPr>
            </w:pPr>
          </w:p>
          <w:p w14:paraId="5498CFE3" w14:textId="028B026D" w:rsidR="00303B45" w:rsidRPr="00FB6A08" w:rsidRDefault="00FB6A08" w:rsidP="00DE0C9D">
            <w:pPr>
              <w:jc w:val="both"/>
              <w:rPr>
                <w:rFonts w:ascii="Verdana" w:hAnsi="Verdana"/>
                <w:sz w:val="20"/>
                <w:szCs w:val="20"/>
                <w:lang w:val="en-US"/>
              </w:rPr>
            </w:pPr>
            <w:r w:rsidRPr="00FB6A08">
              <w:rPr>
                <w:rFonts w:ascii="Verdana" w:hAnsi="Verdana"/>
                <w:sz w:val="20"/>
                <w:szCs w:val="20"/>
                <w:lang w:val="en-US"/>
              </w:rPr>
              <w:t>16.6.2. The provisions of the Contract that by their nature are intended to continue after termination (including, but not limited to, confidentiality, dispute resolution, and liability provisions) shall remain in force.</w:t>
            </w:r>
          </w:p>
        </w:tc>
      </w:tr>
      <w:tr w:rsidR="00303B45" w:rsidRPr="00A17013" w14:paraId="2B15F948" w14:textId="77777777" w:rsidTr="001D437B">
        <w:tc>
          <w:tcPr>
            <w:tcW w:w="4813" w:type="dxa"/>
            <w:tcBorders>
              <w:top w:val="nil"/>
              <w:left w:val="nil"/>
              <w:bottom w:val="nil"/>
              <w:right w:val="nil"/>
            </w:tcBorders>
          </w:tcPr>
          <w:p w14:paraId="2533F7B1" w14:textId="625D4502" w:rsidR="00303B45" w:rsidRPr="00F31FC8" w:rsidRDefault="00303B45" w:rsidP="00303B45">
            <w:pPr>
              <w:jc w:val="both"/>
              <w:rPr>
                <w:rFonts w:ascii="Verdana" w:hAnsi="Verdana"/>
                <w:sz w:val="20"/>
                <w:szCs w:val="20"/>
              </w:rPr>
            </w:pPr>
            <w:r w:rsidRPr="00F31FC8">
              <w:rPr>
                <w:rFonts w:ascii="Verdana" w:hAnsi="Verdana"/>
                <w:sz w:val="20"/>
                <w:szCs w:val="20"/>
              </w:rPr>
              <w:t>16.</w:t>
            </w:r>
            <w:r w:rsidR="005F34A7" w:rsidRPr="00B10E8A">
              <w:rPr>
                <w:rFonts w:ascii="Verdana" w:hAnsi="Verdana"/>
                <w:sz w:val="20"/>
                <w:szCs w:val="20"/>
              </w:rPr>
              <w:t>7</w:t>
            </w:r>
            <w:r w:rsidRPr="00F31FC8">
              <w:rPr>
                <w:rFonts w:ascii="Verdana" w:hAnsi="Verdana"/>
                <w:sz w:val="20"/>
                <w:szCs w:val="20"/>
              </w:rPr>
              <w:t xml:space="preserve">. </w:t>
            </w:r>
            <w:r w:rsidRPr="006C1246">
              <w:rPr>
                <w:rFonts w:ascii="Verdana" w:hAnsi="Verdana"/>
                <w:sz w:val="20"/>
                <w:szCs w:val="20"/>
              </w:rPr>
              <w:t>Во всем остальном, что не предусмотрено в настоящем разделе, Стороны руководствуются положениями СПУ (раздел «</w:t>
            </w:r>
            <w:r>
              <w:rPr>
                <w:rFonts w:ascii="Verdana" w:hAnsi="Verdana"/>
                <w:sz w:val="20"/>
                <w:szCs w:val="20"/>
              </w:rPr>
              <w:t>Прочие</w:t>
            </w:r>
            <w:r w:rsidRPr="006C1246">
              <w:rPr>
                <w:rFonts w:ascii="Verdana" w:hAnsi="Verdana"/>
                <w:sz w:val="20"/>
                <w:szCs w:val="20"/>
              </w:rPr>
              <w:t xml:space="preserve"> положения»).</w:t>
            </w:r>
          </w:p>
        </w:tc>
        <w:tc>
          <w:tcPr>
            <w:tcW w:w="4814" w:type="dxa"/>
            <w:tcBorders>
              <w:top w:val="nil"/>
              <w:left w:val="nil"/>
              <w:bottom w:val="nil"/>
              <w:right w:val="nil"/>
            </w:tcBorders>
          </w:tcPr>
          <w:p w14:paraId="55B20FD3" w14:textId="28C54E8D" w:rsidR="00303B45" w:rsidRPr="00FE52C3" w:rsidRDefault="00FE52C3" w:rsidP="00FE52C3">
            <w:pPr>
              <w:rPr>
                <w:rFonts w:ascii="Verdana" w:hAnsi="Verdana"/>
                <w:sz w:val="20"/>
                <w:szCs w:val="20"/>
                <w:lang w:val="en-US"/>
              </w:rPr>
            </w:pPr>
            <w:r w:rsidRPr="00FE52C3">
              <w:rPr>
                <w:rFonts w:ascii="Verdana" w:hAnsi="Verdana"/>
                <w:sz w:val="20"/>
                <w:szCs w:val="20"/>
                <w:lang w:val="en-US"/>
              </w:rPr>
              <w:t xml:space="preserve">In all other respects not provided for in this section, the Parties shall be guided by the </w:t>
            </w:r>
            <w:r w:rsidR="00AF733C">
              <w:rPr>
                <w:rFonts w:ascii="Verdana" w:hAnsi="Verdana"/>
                <w:sz w:val="20"/>
                <w:szCs w:val="20"/>
                <w:lang w:val="en-US"/>
              </w:rPr>
              <w:t xml:space="preserve">provisions of </w:t>
            </w:r>
            <w:r w:rsidRPr="00FE52C3">
              <w:rPr>
                <w:rFonts w:ascii="Verdana" w:hAnsi="Verdana"/>
                <w:sz w:val="20"/>
                <w:szCs w:val="20"/>
                <w:lang w:val="en-US"/>
              </w:rPr>
              <w:t>STC (</w:t>
            </w:r>
            <w:r>
              <w:rPr>
                <w:rFonts w:ascii="Verdana" w:hAnsi="Verdana"/>
                <w:sz w:val="20"/>
                <w:szCs w:val="20"/>
                <w:lang w:val="en-US"/>
              </w:rPr>
              <w:t xml:space="preserve">clause </w:t>
            </w:r>
            <w:r w:rsidRPr="00FE52C3">
              <w:rPr>
                <w:rFonts w:ascii="Verdana" w:hAnsi="Verdana"/>
                <w:sz w:val="20"/>
                <w:szCs w:val="20"/>
                <w:lang w:val="en-US"/>
              </w:rPr>
              <w:t>“Other Provisions”).</w:t>
            </w:r>
          </w:p>
        </w:tc>
      </w:tr>
      <w:tr w:rsidR="00303B45" w:rsidRPr="00A17013" w14:paraId="29A7FB24" w14:textId="77777777" w:rsidTr="001D437B">
        <w:tc>
          <w:tcPr>
            <w:tcW w:w="4813" w:type="dxa"/>
            <w:tcBorders>
              <w:top w:val="nil"/>
              <w:left w:val="nil"/>
              <w:bottom w:val="nil"/>
              <w:right w:val="nil"/>
            </w:tcBorders>
          </w:tcPr>
          <w:p w14:paraId="540C2D0C" w14:textId="3023F00F" w:rsidR="00303B45" w:rsidRPr="00FE52C3" w:rsidRDefault="00303B45" w:rsidP="00303B45">
            <w:pPr>
              <w:jc w:val="both"/>
              <w:rPr>
                <w:rFonts w:ascii="Verdana" w:hAnsi="Verdana"/>
                <w:sz w:val="20"/>
                <w:szCs w:val="20"/>
                <w:lang w:val="en-US"/>
              </w:rPr>
            </w:pPr>
          </w:p>
        </w:tc>
        <w:tc>
          <w:tcPr>
            <w:tcW w:w="4814" w:type="dxa"/>
            <w:tcBorders>
              <w:top w:val="nil"/>
              <w:left w:val="nil"/>
              <w:bottom w:val="nil"/>
              <w:right w:val="nil"/>
            </w:tcBorders>
          </w:tcPr>
          <w:p w14:paraId="7228FE12" w14:textId="121687E3" w:rsidR="00303B45" w:rsidRPr="00FE52C3" w:rsidRDefault="00303B45" w:rsidP="00303B45">
            <w:pPr>
              <w:jc w:val="both"/>
              <w:rPr>
                <w:rFonts w:ascii="Verdana" w:hAnsi="Verdana"/>
                <w:sz w:val="20"/>
                <w:szCs w:val="20"/>
                <w:lang w:val="en-US"/>
              </w:rPr>
            </w:pPr>
          </w:p>
        </w:tc>
      </w:tr>
      <w:tr w:rsidR="00AC1D98" w:rsidRPr="00A17013" w14:paraId="1112096B" w14:textId="77777777" w:rsidTr="001D437B">
        <w:tc>
          <w:tcPr>
            <w:tcW w:w="4813" w:type="dxa"/>
            <w:tcBorders>
              <w:top w:val="nil"/>
              <w:left w:val="nil"/>
              <w:bottom w:val="nil"/>
              <w:right w:val="nil"/>
            </w:tcBorders>
          </w:tcPr>
          <w:p w14:paraId="59D0F0B6" w14:textId="294B29EA" w:rsidR="00AC1D98" w:rsidRPr="00896C2E" w:rsidRDefault="00AC1D98" w:rsidP="00AC1D98">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lang w:val="en-US"/>
              </w:rPr>
              <w:t>1</w:t>
            </w:r>
            <w:r>
              <w:rPr>
                <w:rFonts w:ascii="Verdana" w:hAnsi="Verdana"/>
                <w:b/>
                <w:bCs/>
                <w:color w:val="0033CC"/>
                <w:sz w:val="20"/>
                <w:szCs w:val="20"/>
              </w:rPr>
              <w:t>7</w:t>
            </w:r>
            <w:r w:rsidRPr="00896C2E">
              <w:rPr>
                <w:rFonts w:ascii="Verdana" w:hAnsi="Verdana"/>
                <w:b/>
                <w:bCs/>
                <w:color w:val="0033CC"/>
                <w:sz w:val="20"/>
                <w:szCs w:val="20"/>
              </w:rPr>
              <w:t>:</w:t>
            </w:r>
          </w:p>
          <w:p w14:paraId="4BFF658C" w14:textId="78F654A2" w:rsidR="00AC1D98" w:rsidRPr="00F31FC8" w:rsidRDefault="00C17197" w:rsidP="00AC1D98">
            <w:pPr>
              <w:jc w:val="both"/>
              <w:rPr>
                <w:rFonts w:ascii="Verdana" w:hAnsi="Verdana"/>
                <w:sz w:val="20"/>
                <w:szCs w:val="20"/>
              </w:rPr>
            </w:pPr>
            <w:r w:rsidRPr="00C17197">
              <w:rPr>
                <w:rFonts w:ascii="Verdana" w:hAnsi="Verdana"/>
                <w:b/>
                <w:bCs/>
                <w:color w:val="0033CC"/>
                <w:sz w:val="20"/>
                <w:szCs w:val="20"/>
              </w:rPr>
              <w:t>Реквизиты сторон</w:t>
            </w:r>
          </w:p>
        </w:tc>
        <w:tc>
          <w:tcPr>
            <w:tcW w:w="4814" w:type="dxa"/>
            <w:tcBorders>
              <w:top w:val="nil"/>
              <w:left w:val="nil"/>
              <w:bottom w:val="nil"/>
              <w:right w:val="nil"/>
            </w:tcBorders>
          </w:tcPr>
          <w:p w14:paraId="474CF121" w14:textId="43F2EA61" w:rsidR="00AC1D98" w:rsidRDefault="00AC1D98" w:rsidP="00AC1D98">
            <w:pPr>
              <w:jc w:val="both"/>
              <w:rPr>
                <w:rFonts w:ascii="Verdana" w:hAnsi="Verdana"/>
                <w:b/>
                <w:bCs/>
                <w:color w:val="0033CC"/>
                <w:sz w:val="20"/>
                <w:szCs w:val="20"/>
                <w:lang w:val="en-US"/>
              </w:rPr>
            </w:pPr>
            <w:r>
              <w:rPr>
                <w:rFonts w:ascii="Verdana" w:hAnsi="Verdana"/>
                <w:b/>
                <w:bCs/>
                <w:color w:val="0033CC"/>
                <w:sz w:val="20"/>
                <w:szCs w:val="20"/>
                <w:lang w:val="en-US"/>
              </w:rPr>
              <w:t>CLAUSE 1</w:t>
            </w:r>
            <w:r w:rsidR="00187124">
              <w:rPr>
                <w:rFonts w:ascii="Verdana" w:hAnsi="Verdana"/>
                <w:b/>
                <w:bCs/>
                <w:color w:val="0033CC"/>
                <w:sz w:val="20"/>
                <w:szCs w:val="20"/>
                <w:lang w:val="en-US"/>
              </w:rPr>
              <w:t>7</w:t>
            </w:r>
            <w:r>
              <w:rPr>
                <w:rFonts w:ascii="Verdana" w:hAnsi="Verdana"/>
                <w:b/>
                <w:bCs/>
                <w:color w:val="0033CC"/>
                <w:sz w:val="20"/>
                <w:szCs w:val="20"/>
                <w:lang w:val="en-US"/>
              </w:rPr>
              <w:t>:</w:t>
            </w:r>
          </w:p>
          <w:p w14:paraId="1FE78CD2" w14:textId="02490E65" w:rsidR="00AC1D98" w:rsidRPr="00AC1D98" w:rsidRDefault="00187124" w:rsidP="00AC1D98">
            <w:pPr>
              <w:jc w:val="both"/>
              <w:rPr>
                <w:rFonts w:ascii="Verdana" w:hAnsi="Verdana"/>
                <w:sz w:val="20"/>
                <w:szCs w:val="20"/>
                <w:lang w:val="en-US"/>
              </w:rPr>
            </w:pPr>
            <w:r>
              <w:rPr>
                <w:rFonts w:ascii="Verdana" w:hAnsi="Verdana"/>
                <w:b/>
                <w:bCs/>
                <w:color w:val="0033CC"/>
                <w:sz w:val="20"/>
                <w:szCs w:val="20"/>
                <w:lang w:val="en-US"/>
              </w:rPr>
              <w:t>D</w:t>
            </w:r>
            <w:r w:rsidRPr="00187124">
              <w:rPr>
                <w:rFonts w:ascii="Verdana" w:hAnsi="Verdana"/>
                <w:b/>
                <w:bCs/>
                <w:color w:val="0033CC"/>
                <w:sz w:val="20"/>
                <w:szCs w:val="20"/>
                <w:lang w:val="en-US"/>
              </w:rPr>
              <w:t xml:space="preserve">etails of the </w:t>
            </w:r>
            <w:r>
              <w:rPr>
                <w:rFonts w:ascii="Verdana" w:hAnsi="Verdana"/>
                <w:b/>
                <w:bCs/>
                <w:color w:val="0033CC"/>
                <w:sz w:val="20"/>
                <w:szCs w:val="20"/>
                <w:lang w:val="en-US"/>
              </w:rPr>
              <w:t>P</w:t>
            </w:r>
            <w:r w:rsidRPr="00187124">
              <w:rPr>
                <w:rFonts w:ascii="Verdana" w:hAnsi="Verdana"/>
                <w:b/>
                <w:bCs/>
                <w:color w:val="0033CC"/>
                <w:sz w:val="20"/>
                <w:szCs w:val="20"/>
                <w:lang w:val="en-US"/>
              </w:rPr>
              <w:t>arties</w:t>
            </w:r>
          </w:p>
        </w:tc>
      </w:tr>
      <w:tr w:rsidR="00AC1D98" w:rsidRPr="00A17013" w14:paraId="16193912" w14:textId="77777777" w:rsidTr="001D437B">
        <w:tc>
          <w:tcPr>
            <w:tcW w:w="4813" w:type="dxa"/>
            <w:tcBorders>
              <w:top w:val="nil"/>
              <w:left w:val="nil"/>
              <w:bottom w:val="nil"/>
              <w:right w:val="nil"/>
            </w:tcBorders>
          </w:tcPr>
          <w:p w14:paraId="1799C3C8" w14:textId="77777777" w:rsidR="00AC1D98" w:rsidRDefault="00AD3C9F" w:rsidP="00AC1D98">
            <w:pPr>
              <w:jc w:val="both"/>
              <w:rPr>
                <w:rFonts w:ascii="Verdana" w:hAnsi="Verdana"/>
                <w:sz w:val="20"/>
                <w:szCs w:val="20"/>
              </w:rPr>
            </w:pPr>
            <w:r>
              <w:rPr>
                <w:rFonts w:ascii="Verdana" w:hAnsi="Verdana"/>
                <w:sz w:val="20"/>
                <w:szCs w:val="20"/>
              </w:rPr>
              <w:t xml:space="preserve">17.1. Покупатель: </w:t>
            </w:r>
          </w:p>
          <w:p w14:paraId="27E69B27" w14:textId="77777777" w:rsidR="008A352C" w:rsidRDefault="00454B30" w:rsidP="00AC1D98">
            <w:pPr>
              <w:jc w:val="both"/>
              <w:rPr>
                <w:rFonts w:ascii="Verdana" w:hAnsi="Verdana"/>
                <w:sz w:val="20"/>
                <w:szCs w:val="20"/>
              </w:rPr>
            </w:pPr>
            <w:r>
              <w:rPr>
                <w:rFonts w:ascii="Verdana" w:hAnsi="Verdana"/>
                <w:sz w:val="20"/>
                <w:szCs w:val="20"/>
              </w:rPr>
              <w:t>- Наименование</w:t>
            </w:r>
          </w:p>
          <w:p w14:paraId="7BF5C32F" w14:textId="77777777" w:rsidR="00454B30" w:rsidRDefault="00454B30" w:rsidP="00AC1D98">
            <w:pPr>
              <w:jc w:val="both"/>
              <w:rPr>
                <w:rFonts w:ascii="Verdana" w:hAnsi="Verdana"/>
                <w:sz w:val="20"/>
                <w:szCs w:val="20"/>
              </w:rPr>
            </w:pPr>
            <w:r>
              <w:rPr>
                <w:rFonts w:ascii="Verdana" w:hAnsi="Verdana"/>
                <w:sz w:val="20"/>
                <w:szCs w:val="20"/>
              </w:rPr>
              <w:t xml:space="preserve">- Адрес </w:t>
            </w:r>
          </w:p>
          <w:p w14:paraId="4AE4D6D7" w14:textId="0D317428" w:rsidR="00540941" w:rsidRPr="00AD3C9F" w:rsidRDefault="00454B30" w:rsidP="00AC1D98">
            <w:pPr>
              <w:jc w:val="both"/>
              <w:rPr>
                <w:rFonts w:ascii="Verdana" w:hAnsi="Verdana"/>
                <w:sz w:val="20"/>
                <w:szCs w:val="20"/>
              </w:rPr>
            </w:pPr>
            <w:r>
              <w:rPr>
                <w:rFonts w:ascii="Verdana" w:hAnsi="Verdana"/>
                <w:sz w:val="20"/>
                <w:szCs w:val="20"/>
              </w:rPr>
              <w:t xml:space="preserve">- </w:t>
            </w:r>
            <w:r w:rsidR="00540941">
              <w:rPr>
                <w:rFonts w:ascii="Verdana" w:hAnsi="Verdana"/>
                <w:sz w:val="20"/>
                <w:szCs w:val="20"/>
              </w:rPr>
              <w:t>Банковские реквизиты</w:t>
            </w:r>
          </w:p>
        </w:tc>
        <w:tc>
          <w:tcPr>
            <w:tcW w:w="4814" w:type="dxa"/>
            <w:tcBorders>
              <w:top w:val="nil"/>
              <w:left w:val="nil"/>
              <w:bottom w:val="nil"/>
              <w:right w:val="nil"/>
            </w:tcBorders>
          </w:tcPr>
          <w:p w14:paraId="5089DA2A" w14:textId="77777777" w:rsidR="00A141D9" w:rsidRPr="00A141D9" w:rsidRDefault="00A141D9" w:rsidP="00A141D9">
            <w:pPr>
              <w:jc w:val="both"/>
              <w:rPr>
                <w:rFonts w:ascii="Verdana" w:hAnsi="Verdana"/>
                <w:sz w:val="20"/>
                <w:szCs w:val="20"/>
                <w:lang w:val="en-US"/>
              </w:rPr>
            </w:pPr>
            <w:r w:rsidRPr="00A141D9">
              <w:rPr>
                <w:rFonts w:ascii="Verdana" w:hAnsi="Verdana"/>
                <w:sz w:val="20"/>
                <w:szCs w:val="20"/>
                <w:lang w:val="en-US"/>
              </w:rPr>
              <w:t>17.1. Buyer:</w:t>
            </w:r>
          </w:p>
          <w:p w14:paraId="6F63BAC1" w14:textId="32578068" w:rsidR="00A141D9" w:rsidRPr="00A141D9"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Name</w:t>
            </w:r>
          </w:p>
          <w:p w14:paraId="6000692F" w14:textId="4B6EAC38" w:rsidR="00A141D9" w:rsidRPr="00A141D9"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Address</w:t>
            </w:r>
          </w:p>
          <w:p w14:paraId="4812D8F0" w14:textId="5E5032AE" w:rsidR="00AC1D98" w:rsidRPr="00AC1D98"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Bank details</w:t>
            </w:r>
          </w:p>
        </w:tc>
      </w:tr>
      <w:tr w:rsidR="00AC1D98" w:rsidRPr="00A17013" w14:paraId="0D900A7D" w14:textId="77777777" w:rsidTr="001D437B">
        <w:tc>
          <w:tcPr>
            <w:tcW w:w="4813" w:type="dxa"/>
            <w:tcBorders>
              <w:top w:val="nil"/>
              <w:left w:val="nil"/>
              <w:bottom w:val="nil"/>
              <w:right w:val="nil"/>
            </w:tcBorders>
          </w:tcPr>
          <w:p w14:paraId="72D32BC7" w14:textId="77777777" w:rsidR="00BA2FCF" w:rsidRDefault="00BA2FCF" w:rsidP="00BA2FCF">
            <w:pPr>
              <w:jc w:val="both"/>
              <w:rPr>
                <w:rFonts w:ascii="Verdana" w:hAnsi="Verdana"/>
                <w:sz w:val="20"/>
                <w:szCs w:val="20"/>
              </w:rPr>
            </w:pPr>
            <w:r>
              <w:rPr>
                <w:rFonts w:ascii="Verdana" w:hAnsi="Verdana"/>
                <w:sz w:val="20"/>
                <w:szCs w:val="20"/>
              </w:rPr>
              <w:t>17.2. Поставщик:</w:t>
            </w:r>
          </w:p>
          <w:p w14:paraId="6D5904B1" w14:textId="7B011017" w:rsidR="00BA2FCF" w:rsidRDefault="00BA2FCF" w:rsidP="00BA2FCF">
            <w:pPr>
              <w:jc w:val="both"/>
              <w:rPr>
                <w:rFonts w:ascii="Verdana" w:hAnsi="Verdana"/>
                <w:sz w:val="20"/>
                <w:szCs w:val="20"/>
              </w:rPr>
            </w:pPr>
            <w:r>
              <w:rPr>
                <w:rFonts w:ascii="Verdana" w:hAnsi="Verdana"/>
                <w:sz w:val="20"/>
                <w:szCs w:val="20"/>
              </w:rPr>
              <w:t>- Наименование</w:t>
            </w:r>
          </w:p>
          <w:p w14:paraId="0B15E467" w14:textId="77777777" w:rsidR="00BA2FCF" w:rsidRDefault="00BA2FCF" w:rsidP="00BA2FCF">
            <w:pPr>
              <w:jc w:val="both"/>
              <w:rPr>
                <w:rFonts w:ascii="Verdana" w:hAnsi="Verdana"/>
                <w:sz w:val="20"/>
                <w:szCs w:val="20"/>
              </w:rPr>
            </w:pPr>
            <w:r>
              <w:rPr>
                <w:rFonts w:ascii="Verdana" w:hAnsi="Verdana"/>
                <w:sz w:val="20"/>
                <w:szCs w:val="20"/>
              </w:rPr>
              <w:t xml:space="preserve">- Адрес </w:t>
            </w:r>
          </w:p>
          <w:p w14:paraId="35976422" w14:textId="61E7FEAF" w:rsidR="00AC1D98" w:rsidRPr="009E508F" w:rsidRDefault="00BA2FCF" w:rsidP="00BA2FCF">
            <w:pPr>
              <w:jc w:val="both"/>
              <w:rPr>
                <w:rFonts w:ascii="Verdana" w:hAnsi="Verdana"/>
                <w:sz w:val="20"/>
                <w:szCs w:val="20"/>
              </w:rPr>
            </w:pPr>
            <w:r>
              <w:rPr>
                <w:rFonts w:ascii="Verdana" w:hAnsi="Verdana"/>
                <w:sz w:val="20"/>
                <w:szCs w:val="20"/>
              </w:rPr>
              <w:t>- Банковские реквизиты</w:t>
            </w:r>
          </w:p>
        </w:tc>
        <w:tc>
          <w:tcPr>
            <w:tcW w:w="4814" w:type="dxa"/>
            <w:tcBorders>
              <w:top w:val="nil"/>
              <w:left w:val="nil"/>
              <w:bottom w:val="nil"/>
              <w:right w:val="nil"/>
            </w:tcBorders>
          </w:tcPr>
          <w:p w14:paraId="38F4F07A" w14:textId="77777777" w:rsidR="00A141D9" w:rsidRPr="00A141D9" w:rsidRDefault="00A141D9" w:rsidP="00A141D9">
            <w:pPr>
              <w:jc w:val="both"/>
              <w:rPr>
                <w:rFonts w:ascii="Verdana" w:hAnsi="Verdana"/>
                <w:sz w:val="20"/>
                <w:szCs w:val="20"/>
                <w:lang w:val="en-US"/>
              </w:rPr>
            </w:pPr>
            <w:r w:rsidRPr="00A141D9">
              <w:rPr>
                <w:rFonts w:ascii="Verdana" w:hAnsi="Verdana"/>
                <w:sz w:val="20"/>
                <w:szCs w:val="20"/>
                <w:lang w:val="en-US"/>
              </w:rPr>
              <w:t>17.2. Supplier:</w:t>
            </w:r>
          </w:p>
          <w:p w14:paraId="330873E5" w14:textId="289FFA0A" w:rsidR="00A141D9" w:rsidRPr="00A141D9"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Name</w:t>
            </w:r>
          </w:p>
          <w:p w14:paraId="6652DD59" w14:textId="1351C554" w:rsidR="00A141D9" w:rsidRPr="00A141D9"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Address</w:t>
            </w:r>
          </w:p>
          <w:p w14:paraId="0BE93B2E" w14:textId="396CCD7B" w:rsidR="00AC1D98" w:rsidRPr="00A141D9" w:rsidRDefault="00A141D9" w:rsidP="00A141D9">
            <w:pPr>
              <w:jc w:val="both"/>
              <w:rPr>
                <w:rFonts w:ascii="Verdana" w:hAnsi="Verdana"/>
                <w:sz w:val="20"/>
                <w:szCs w:val="20"/>
                <w:lang w:val="en-US"/>
              </w:rPr>
            </w:pPr>
            <w:r>
              <w:rPr>
                <w:rFonts w:ascii="Verdana" w:hAnsi="Verdana"/>
                <w:sz w:val="20"/>
                <w:szCs w:val="20"/>
                <w:lang w:val="en-US"/>
              </w:rPr>
              <w:t xml:space="preserve">- </w:t>
            </w:r>
            <w:r w:rsidRPr="00A141D9">
              <w:rPr>
                <w:rFonts w:ascii="Verdana" w:hAnsi="Verdana"/>
                <w:sz w:val="20"/>
                <w:szCs w:val="20"/>
                <w:lang w:val="en-US"/>
              </w:rPr>
              <w:t>Bank details</w:t>
            </w:r>
          </w:p>
        </w:tc>
      </w:tr>
      <w:tr w:rsidR="00AC1D98" w:rsidRPr="00A17013" w14:paraId="280145AD" w14:textId="77777777" w:rsidTr="001D437B">
        <w:tc>
          <w:tcPr>
            <w:tcW w:w="4813" w:type="dxa"/>
            <w:tcBorders>
              <w:top w:val="nil"/>
              <w:left w:val="nil"/>
              <w:bottom w:val="nil"/>
              <w:right w:val="nil"/>
            </w:tcBorders>
          </w:tcPr>
          <w:p w14:paraId="0AA872F7" w14:textId="630C270D" w:rsidR="00AC1D98" w:rsidRPr="00A141D9" w:rsidRDefault="00AC1D98" w:rsidP="00AC1D98">
            <w:pPr>
              <w:jc w:val="both"/>
              <w:rPr>
                <w:rFonts w:ascii="Verdana" w:hAnsi="Verdana"/>
                <w:sz w:val="20"/>
                <w:szCs w:val="20"/>
                <w:lang w:val="en-US"/>
              </w:rPr>
            </w:pPr>
          </w:p>
        </w:tc>
        <w:tc>
          <w:tcPr>
            <w:tcW w:w="4814" w:type="dxa"/>
            <w:tcBorders>
              <w:top w:val="nil"/>
              <w:left w:val="nil"/>
              <w:bottom w:val="nil"/>
              <w:right w:val="nil"/>
            </w:tcBorders>
          </w:tcPr>
          <w:p w14:paraId="7B4F306A" w14:textId="318317FB" w:rsidR="00AC1D98" w:rsidRPr="00A141D9" w:rsidRDefault="00AC1D98" w:rsidP="00AC1D98">
            <w:pPr>
              <w:jc w:val="both"/>
              <w:rPr>
                <w:rFonts w:ascii="Verdana" w:hAnsi="Verdana"/>
                <w:sz w:val="20"/>
                <w:szCs w:val="20"/>
                <w:lang w:val="en-US"/>
              </w:rPr>
            </w:pPr>
          </w:p>
        </w:tc>
      </w:tr>
      <w:tr w:rsidR="009E508F" w:rsidRPr="00A17013" w14:paraId="521DFE76" w14:textId="77777777" w:rsidTr="001D437B">
        <w:tc>
          <w:tcPr>
            <w:tcW w:w="4813" w:type="dxa"/>
            <w:tcBorders>
              <w:top w:val="nil"/>
              <w:left w:val="nil"/>
              <w:bottom w:val="nil"/>
              <w:right w:val="nil"/>
            </w:tcBorders>
          </w:tcPr>
          <w:p w14:paraId="51466C29" w14:textId="27F78C9F" w:rsidR="009E508F" w:rsidRPr="00896C2E" w:rsidRDefault="009E508F" w:rsidP="009E508F">
            <w:pPr>
              <w:jc w:val="both"/>
              <w:rPr>
                <w:rFonts w:ascii="Verdana" w:hAnsi="Verdana"/>
                <w:b/>
                <w:bCs/>
                <w:color w:val="0033CC"/>
                <w:sz w:val="20"/>
                <w:szCs w:val="20"/>
              </w:rPr>
            </w:pPr>
            <w:r w:rsidRPr="00896C2E">
              <w:rPr>
                <w:rFonts w:ascii="Verdana" w:hAnsi="Verdana"/>
                <w:b/>
                <w:bCs/>
                <w:color w:val="0033CC"/>
                <w:sz w:val="20"/>
                <w:szCs w:val="20"/>
              </w:rPr>
              <w:t xml:space="preserve">РАЗДЕЛ </w:t>
            </w:r>
            <w:r>
              <w:rPr>
                <w:rFonts w:ascii="Verdana" w:hAnsi="Verdana"/>
                <w:b/>
                <w:bCs/>
                <w:color w:val="0033CC"/>
                <w:sz w:val="20"/>
                <w:szCs w:val="20"/>
                <w:lang w:val="en-US"/>
              </w:rPr>
              <w:t>1</w:t>
            </w:r>
            <w:r>
              <w:rPr>
                <w:rFonts w:ascii="Verdana" w:hAnsi="Verdana"/>
                <w:b/>
                <w:bCs/>
                <w:color w:val="0033CC"/>
                <w:sz w:val="20"/>
                <w:szCs w:val="20"/>
              </w:rPr>
              <w:t>8</w:t>
            </w:r>
            <w:r w:rsidRPr="00896C2E">
              <w:rPr>
                <w:rFonts w:ascii="Verdana" w:hAnsi="Verdana"/>
                <w:b/>
                <w:bCs/>
                <w:color w:val="0033CC"/>
                <w:sz w:val="20"/>
                <w:szCs w:val="20"/>
              </w:rPr>
              <w:t>:</w:t>
            </w:r>
          </w:p>
          <w:p w14:paraId="56363763" w14:textId="756EECB5" w:rsidR="009E508F" w:rsidRPr="009E508F" w:rsidRDefault="009E508F" w:rsidP="009E508F">
            <w:pPr>
              <w:jc w:val="both"/>
              <w:rPr>
                <w:rFonts w:ascii="Verdana" w:hAnsi="Verdana"/>
                <w:sz w:val="20"/>
                <w:szCs w:val="20"/>
              </w:rPr>
            </w:pPr>
            <w:r>
              <w:rPr>
                <w:rFonts w:ascii="Verdana" w:hAnsi="Verdana"/>
                <w:b/>
                <w:bCs/>
                <w:color w:val="0033CC"/>
                <w:sz w:val="20"/>
                <w:szCs w:val="20"/>
              </w:rPr>
              <w:t>Подписи сторон</w:t>
            </w:r>
          </w:p>
        </w:tc>
        <w:tc>
          <w:tcPr>
            <w:tcW w:w="4814" w:type="dxa"/>
            <w:tcBorders>
              <w:top w:val="nil"/>
              <w:left w:val="nil"/>
              <w:bottom w:val="nil"/>
              <w:right w:val="nil"/>
            </w:tcBorders>
          </w:tcPr>
          <w:p w14:paraId="28002AFC" w14:textId="43050043" w:rsidR="009E508F" w:rsidRDefault="009E508F" w:rsidP="009E508F">
            <w:pPr>
              <w:jc w:val="both"/>
              <w:rPr>
                <w:rFonts w:ascii="Verdana" w:hAnsi="Verdana"/>
                <w:b/>
                <w:bCs/>
                <w:color w:val="0033CC"/>
                <w:sz w:val="20"/>
                <w:szCs w:val="20"/>
                <w:lang w:val="en-US"/>
              </w:rPr>
            </w:pPr>
            <w:r>
              <w:rPr>
                <w:rFonts w:ascii="Verdana" w:hAnsi="Verdana"/>
                <w:b/>
                <w:bCs/>
                <w:color w:val="0033CC"/>
                <w:sz w:val="20"/>
                <w:szCs w:val="20"/>
                <w:lang w:val="en-US"/>
              </w:rPr>
              <w:t>CLAUSE 1</w:t>
            </w:r>
            <w:r w:rsidR="00A141D9">
              <w:rPr>
                <w:rFonts w:ascii="Verdana" w:hAnsi="Verdana"/>
                <w:b/>
                <w:bCs/>
                <w:color w:val="0033CC"/>
                <w:sz w:val="20"/>
                <w:szCs w:val="20"/>
                <w:lang w:val="en-US"/>
              </w:rPr>
              <w:t>8</w:t>
            </w:r>
            <w:r>
              <w:rPr>
                <w:rFonts w:ascii="Verdana" w:hAnsi="Verdana"/>
                <w:b/>
                <w:bCs/>
                <w:color w:val="0033CC"/>
                <w:sz w:val="20"/>
                <w:szCs w:val="20"/>
                <w:lang w:val="en-US"/>
              </w:rPr>
              <w:t>:</w:t>
            </w:r>
          </w:p>
          <w:p w14:paraId="78F7B66A" w14:textId="30BD1E3E" w:rsidR="009E508F" w:rsidRPr="009E508F" w:rsidRDefault="00C811F3" w:rsidP="009E508F">
            <w:pPr>
              <w:jc w:val="both"/>
              <w:rPr>
                <w:rFonts w:ascii="Verdana" w:hAnsi="Verdana"/>
                <w:sz w:val="20"/>
                <w:szCs w:val="20"/>
                <w:lang w:val="en-US"/>
              </w:rPr>
            </w:pPr>
            <w:r w:rsidRPr="00C811F3">
              <w:rPr>
                <w:rFonts w:ascii="Verdana" w:hAnsi="Verdana"/>
                <w:b/>
                <w:bCs/>
                <w:color w:val="0033CC"/>
                <w:sz w:val="20"/>
                <w:szCs w:val="20"/>
                <w:lang w:val="en-US"/>
              </w:rPr>
              <w:t xml:space="preserve">Signatures of the </w:t>
            </w:r>
            <w:r>
              <w:rPr>
                <w:rFonts w:ascii="Verdana" w:hAnsi="Verdana"/>
                <w:b/>
                <w:bCs/>
                <w:color w:val="0033CC"/>
                <w:sz w:val="20"/>
                <w:szCs w:val="20"/>
                <w:lang w:val="en-US"/>
              </w:rPr>
              <w:t>P</w:t>
            </w:r>
            <w:r w:rsidRPr="00C811F3">
              <w:rPr>
                <w:rFonts w:ascii="Verdana" w:hAnsi="Verdana"/>
                <w:b/>
                <w:bCs/>
                <w:color w:val="0033CC"/>
                <w:sz w:val="20"/>
                <w:szCs w:val="20"/>
                <w:lang w:val="en-US"/>
              </w:rPr>
              <w:t>arties</w:t>
            </w:r>
          </w:p>
        </w:tc>
      </w:tr>
      <w:tr w:rsidR="009E508F" w:rsidRPr="009E508F" w14:paraId="4C0E934C" w14:textId="77777777" w:rsidTr="001D437B">
        <w:tc>
          <w:tcPr>
            <w:tcW w:w="4813" w:type="dxa"/>
            <w:tcBorders>
              <w:top w:val="nil"/>
              <w:left w:val="nil"/>
              <w:bottom w:val="nil"/>
              <w:right w:val="nil"/>
            </w:tcBorders>
          </w:tcPr>
          <w:p w14:paraId="707934B5" w14:textId="77777777" w:rsidR="009E508F" w:rsidRPr="000226F7" w:rsidRDefault="009E508F" w:rsidP="009E508F">
            <w:pPr>
              <w:jc w:val="both"/>
              <w:rPr>
                <w:rFonts w:ascii="Verdana" w:hAnsi="Verdana"/>
                <w:sz w:val="20"/>
                <w:szCs w:val="20"/>
              </w:rPr>
            </w:pPr>
            <w:r>
              <w:rPr>
                <w:rFonts w:ascii="Verdana" w:hAnsi="Verdana"/>
                <w:sz w:val="20"/>
                <w:szCs w:val="20"/>
              </w:rPr>
              <w:t xml:space="preserve">18.1. </w:t>
            </w:r>
            <w:r w:rsidR="009F7837">
              <w:rPr>
                <w:rFonts w:ascii="Verdana" w:hAnsi="Verdana"/>
                <w:sz w:val="20"/>
                <w:szCs w:val="20"/>
              </w:rPr>
              <w:t>Покупатель/</w:t>
            </w:r>
            <w:r w:rsidR="009F7837">
              <w:rPr>
                <w:rFonts w:ascii="Verdana" w:hAnsi="Verdana"/>
                <w:sz w:val="20"/>
                <w:szCs w:val="20"/>
                <w:lang w:val="en-US"/>
              </w:rPr>
              <w:t>Buyer</w:t>
            </w:r>
            <w:r w:rsidR="009F7837" w:rsidRPr="000226F7">
              <w:rPr>
                <w:rFonts w:ascii="Verdana" w:hAnsi="Verdana"/>
                <w:sz w:val="20"/>
                <w:szCs w:val="20"/>
              </w:rPr>
              <w:t xml:space="preserve">: </w:t>
            </w:r>
          </w:p>
          <w:p w14:paraId="733D1D7F" w14:textId="77777777" w:rsidR="009F7837" w:rsidRPr="000226F7" w:rsidRDefault="009F7837" w:rsidP="009E508F">
            <w:pPr>
              <w:jc w:val="both"/>
              <w:rPr>
                <w:rFonts w:ascii="Verdana" w:hAnsi="Verdana"/>
                <w:sz w:val="20"/>
                <w:szCs w:val="20"/>
              </w:rPr>
            </w:pPr>
          </w:p>
          <w:p w14:paraId="6F4F5698" w14:textId="77777777" w:rsidR="00176A4D" w:rsidRPr="000226F7" w:rsidRDefault="00176A4D" w:rsidP="009E508F">
            <w:pPr>
              <w:jc w:val="both"/>
              <w:rPr>
                <w:rFonts w:ascii="Verdana" w:hAnsi="Verdana"/>
                <w:sz w:val="20"/>
                <w:szCs w:val="20"/>
              </w:rPr>
            </w:pPr>
          </w:p>
          <w:p w14:paraId="5C16BF89" w14:textId="77777777" w:rsidR="00176A4D" w:rsidRDefault="009965D0" w:rsidP="009E508F">
            <w:pPr>
              <w:jc w:val="both"/>
              <w:rPr>
                <w:rFonts w:ascii="Verdana" w:hAnsi="Verdana"/>
                <w:sz w:val="20"/>
                <w:szCs w:val="20"/>
              </w:rPr>
            </w:pPr>
            <w:r>
              <w:rPr>
                <w:rFonts w:ascii="Verdana" w:hAnsi="Verdana"/>
                <w:sz w:val="20"/>
                <w:szCs w:val="20"/>
              </w:rPr>
              <w:t>- Наименование</w:t>
            </w:r>
          </w:p>
          <w:p w14:paraId="071BA8BB" w14:textId="77777777" w:rsidR="009965D0" w:rsidRDefault="009965D0" w:rsidP="009E508F">
            <w:pPr>
              <w:jc w:val="both"/>
              <w:rPr>
                <w:rFonts w:ascii="Verdana" w:hAnsi="Verdana"/>
                <w:sz w:val="20"/>
                <w:szCs w:val="20"/>
              </w:rPr>
            </w:pPr>
          </w:p>
          <w:p w14:paraId="5E5B90F3" w14:textId="77777777" w:rsidR="009965D0" w:rsidRDefault="009965D0" w:rsidP="009E508F">
            <w:pPr>
              <w:jc w:val="both"/>
              <w:rPr>
                <w:rFonts w:ascii="Verdana" w:hAnsi="Verdana"/>
                <w:sz w:val="20"/>
                <w:szCs w:val="20"/>
              </w:rPr>
            </w:pPr>
          </w:p>
          <w:p w14:paraId="40B7E18C" w14:textId="77777777" w:rsidR="009965D0" w:rsidRDefault="009965D0" w:rsidP="009E508F">
            <w:pPr>
              <w:jc w:val="both"/>
              <w:rPr>
                <w:rFonts w:ascii="Verdana" w:hAnsi="Verdana"/>
                <w:sz w:val="20"/>
                <w:szCs w:val="20"/>
              </w:rPr>
            </w:pPr>
            <w:r>
              <w:rPr>
                <w:rFonts w:ascii="Verdana" w:hAnsi="Verdana"/>
                <w:sz w:val="20"/>
                <w:szCs w:val="20"/>
              </w:rPr>
              <w:t>________________/ФИО</w:t>
            </w:r>
          </w:p>
          <w:p w14:paraId="26B38246" w14:textId="132DE06D" w:rsidR="009965D0" w:rsidRPr="009965D0" w:rsidRDefault="009965D0" w:rsidP="009E508F">
            <w:pPr>
              <w:jc w:val="both"/>
              <w:rPr>
                <w:rFonts w:ascii="Verdana" w:hAnsi="Verdana"/>
                <w:sz w:val="20"/>
                <w:szCs w:val="20"/>
              </w:rPr>
            </w:pPr>
            <w:r>
              <w:rPr>
                <w:rFonts w:ascii="Verdana" w:hAnsi="Verdana"/>
                <w:sz w:val="20"/>
                <w:szCs w:val="20"/>
              </w:rPr>
              <w:t>- должность</w:t>
            </w:r>
          </w:p>
        </w:tc>
        <w:tc>
          <w:tcPr>
            <w:tcW w:w="4814" w:type="dxa"/>
            <w:tcBorders>
              <w:top w:val="nil"/>
              <w:left w:val="nil"/>
              <w:bottom w:val="nil"/>
              <w:right w:val="nil"/>
            </w:tcBorders>
          </w:tcPr>
          <w:p w14:paraId="0BB99464" w14:textId="77777777" w:rsidR="009E508F" w:rsidRDefault="00176A4D" w:rsidP="009E508F">
            <w:pPr>
              <w:jc w:val="both"/>
              <w:rPr>
                <w:rFonts w:ascii="Verdana" w:hAnsi="Verdana"/>
                <w:sz w:val="20"/>
                <w:szCs w:val="20"/>
              </w:rPr>
            </w:pPr>
            <w:r w:rsidRPr="00B10E8A">
              <w:rPr>
                <w:rFonts w:ascii="Verdana" w:hAnsi="Verdana"/>
                <w:sz w:val="20"/>
                <w:szCs w:val="20"/>
              </w:rPr>
              <w:t xml:space="preserve">18.2. </w:t>
            </w:r>
            <w:r>
              <w:rPr>
                <w:rFonts w:ascii="Verdana" w:hAnsi="Verdana"/>
                <w:sz w:val="20"/>
                <w:szCs w:val="20"/>
              </w:rPr>
              <w:t xml:space="preserve">Поставщик/ </w:t>
            </w:r>
            <w:r>
              <w:rPr>
                <w:rFonts w:ascii="Verdana" w:hAnsi="Verdana"/>
                <w:sz w:val="20"/>
                <w:szCs w:val="20"/>
                <w:lang w:val="en-US"/>
              </w:rPr>
              <w:t>Supplier</w:t>
            </w:r>
            <w:r w:rsidRPr="00B10E8A">
              <w:rPr>
                <w:rFonts w:ascii="Verdana" w:hAnsi="Verdana"/>
                <w:sz w:val="20"/>
                <w:szCs w:val="20"/>
              </w:rPr>
              <w:t>:</w:t>
            </w:r>
          </w:p>
          <w:p w14:paraId="697E7513" w14:textId="77777777" w:rsidR="00CF5C24" w:rsidRPr="00B10E8A" w:rsidRDefault="00CF5C24" w:rsidP="00CF5C24">
            <w:pPr>
              <w:jc w:val="both"/>
              <w:rPr>
                <w:rFonts w:ascii="Verdana" w:hAnsi="Verdana"/>
                <w:sz w:val="20"/>
                <w:szCs w:val="20"/>
              </w:rPr>
            </w:pPr>
          </w:p>
          <w:p w14:paraId="335E554F" w14:textId="77777777" w:rsidR="00CF5C24" w:rsidRPr="00B10E8A" w:rsidRDefault="00CF5C24" w:rsidP="00CF5C24">
            <w:pPr>
              <w:jc w:val="both"/>
              <w:rPr>
                <w:rFonts w:ascii="Verdana" w:hAnsi="Verdana"/>
                <w:sz w:val="20"/>
                <w:szCs w:val="20"/>
              </w:rPr>
            </w:pPr>
          </w:p>
          <w:p w14:paraId="44FB97C2" w14:textId="77777777" w:rsidR="00CF5C24" w:rsidRDefault="00CF5C24" w:rsidP="00CF5C24">
            <w:pPr>
              <w:jc w:val="both"/>
              <w:rPr>
                <w:rFonts w:ascii="Verdana" w:hAnsi="Verdana"/>
                <w:sz w:val="20"/>
                <w:szCs w:val="20"/>
              </w:rPr>
            </w:pPr>
            <w:r>
              <w:rPr>
                <w:rFonts w:ascii="Verdana" w:hAnsi="Verdana"/>
                <w:sz w:val="20"/>
                <w:szCs w:val="20"/>
              </w:rPr>
              <w:t>- Наименование</w:t>
            </w:r>
          </w:p>
          <w:p w14:paraId="02F9C213" w14:textId="77777777" w:rsidR="00CF5C24" w:rsidRDefault="00CF5C24" w:rsidP="00CF5C24">
            <w:pPr>
              <w:jc w:val="both"/>
              <w:rPr>
                <w:rFonts w:ascii="Verdana" w:hAnsi="Verdana"/>
                <w:sz w:val="20"/>
                <w:szCs w:val="20"/>
              </w:rPr>
            </w:pPr>
          </w:p>
          <w:p w14:paraId="42970927" w14:textId="77777777" w:rsidR="00CF5C24" w:rsidRDefault="00CF5C24" w:rsidP="00CF5C24">
            <w:pPr>
              <w:jc w:val="both"/>
              <w:rPr>
                <w:rFonts w:ascii="Verdana" w:hAnsi="Verdana"/>
                <w:sz w:val="20"/>
                <w:szCs w:val="20"/>
              </w:rPr>
            </w:pPr>
          </w:p>
          <w:p w14:paraId="3746E421" w14:textId="77777777" w:rsidR="00CF5C24" w:rsidRDefault="00CF5C24" w:rsidP="00CF5C24">
            <w:pPr>
              <w:jc w:val="both"/>
              <w:rPr>
                <w:rFonts w:ascii="Verdana" w:hAnsi="Verdana"/>
                <w:sz w:val="20"/>
                <w:szCs w:val="20"/>
              </w:rPr>
            </w:pPr>
            <w:r>
              <w:rPr>
                <w:rFonts w:ascii="Verdana" w:hAnsi="Verdana"/>
                <w:sz w:val="20"/>
                <w:szCs w:val="20"/>
              </w:rPr>
              <w:t>________________/ФИО</w:t>
            </w:r>
          </w:p>
          <w:p w14:paraId="4F996D9A" w14:textId="35AA90FE" w:rsidR="00CF5C24" w:rsidRPr="00CF5C24" w:rsidRDefault="00CF5C24" w:rsidP="00CF5C24">
            <w:pPr>
              <w:jc w:val="both"/>
              <w:rPr>
                <w:rFonts w:ascii="Verdana" w:hAnsi="Verdana"/>
                <w:sz w:val="20"/>
                <w:szCs w:val="20"/>
              </w:rPr>
            </w:pPr>
            <w:r>
              <w:rPr>
                <w:rFonts w:ascii="Verdana" w:hAnsi="Verdana"/>
                <w:sz w:val="20"/>
                <w:szCs w:val="20"/>
              </w:rPr>
              <w:t>- должность</w:t>
            </w:r>
          </w:p>
        </w:tc>
      </w:tr>
    </w:tbl>
    <w:p w14:paraId="53223021" w14:textId="77777777" w:rsidR="006342DD" w:rsidRPr="00B10E8A" w:rsidRDefault="006342DD">
      <w:pPr>
        <w:rPr>
          <w:rFonts w:ascii="Verdana" w:hAnsi="Verdana"/>
          <w:sz w:val="20"/>
          <w:szCs w:val="20"/>
        </w:rPr>
      </w:pPr>
    </w:p>
    <w:sectPr w:rsidR="006342DD" w:rsidRPr="00B10E8A" w:rsidSect="00935FEB">
      <w:headerReference w:type="default" r:id="rId6"/>
      <w:footerReference w:type="default" r:id="rId7"/>
      <w:pgSz w:w="11906" w:h="16838"/>
      <w:pgMar w:top="1134" w:right="851" w:bottom="1134" w:left="1418" w:header="567" w:footer="4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47B35" w14:textId="77777777" w:rsidR="00330629" w:rsidRPr="00896C2E" w:rsidRDefault="00330629" w:rsidP="00B9030A">
      <w:pPr>
        <w:spacing w:after="0" w:line="240" w:lineRule="auto"/>
      </w:pPr>
      <w:r w:rsidRPr="00896C2E">
        <w:separator/>
      </w:r>
    </w:p>
  </w:endnote>
  <w:endnote w:type="continuationSeparator" w:id="0">
    <w:p w14:paraId="52268775" w14:textId="77777777" w:rsidR="00330629" w:rsidRPr="00896C2E" w:rsidRDefault="00330629" w:rsidP="00B9030A">
      <w:pPr>
        <w:spacing w:after="0" w:line="240" w:lineRule="auto"/>
      </w:pPr>
      <w:r w:rsidRPr="00896C2E">
        <w:continuationSeparator/>
      </w:r>
    </w:p>
  </w:endnote>
  <w:endnote w:type="continuationNotice" w:id="1">
    <w:p w14:paraId="21390A8D" w14:textId="77777777" w:rsidR="00330629" w:rsidRDefault="003306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ptos">
    <w:altName w:val="Calibri"/>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9698979"/>
      <w:docPartObj>
        <w:docPartGallery w:val="Page Numbers (Bottom of Page)"/>
        <w:docPartUnique/>
      </w:docPartObj>
    </w:sdtPr>
    <w:sdtEndPr>
      <w:rPr>
        <w:color w:val="00CC00"/>
      </w:rPr>
    </w:sdtEndPr>
    <w:sdtContent>
      <w:p w14:paraId="3E5DB245" w14:textId="130DC72C" w:rsidR="00C460DD" w:rsidRPr="002C6731" w:rsidRDefault="00C64A58">
        <w:pPr>
          <w:pStyle w:val="af2"/>
          <w:jc w:val="center"/>
          <w:rPr>
            <w:color w:val="00CC00"/>
          </w:rPr>
        </w:pPr>
        <w:r w:rsidRPr="00F10C12">
          <w:rPr>
            <w:rFonts w:cs="Calibri"/>
            <w:noProof/>
            <w:sz w:val="18"/>
            <w:szCs w:val="18"/>
            <w:shd w:val="clear" w:color="auto" w:fill="FFFFFF"/>
          </w:rPr>
          <w:drawing>
            <wp:anchor distT="0" distB="0" distL="114300" distR="114300" simplePos="0" relativeHeight="251658240" behindDoc="0" locked="0" layoutInCell="1" allowOverlap="1" wp14:anchorId="129E9797" wp14:editId="5E83D76B">
              <wp:simplePos x="0" y="0"/>
              <wp:positionH relativeFrom="margin">
                <wp:align>center</wp:align>
              </wp:positionH>
              <wp:positionV relativeFrom="paragraph">
                <wp:posOffset>-63500</wp:posOffset>
              </wp:positionV>
              <wp:extent cx="5795645" cy="17780"/>
              <wp:effectExtent l="0" t="0" r="0" b="0"/>
              <wp:wrapNone/>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5645" cy="17780"/>
                      </a:xfrm>
                      <a:prstGeom prst="rect">
                        <a:avLst/>
                      </a:prstGeom>
                      <a:noFill/>
                      <a:ln>
                        <a:noFill/>
                      </a:ln>
                    </pic:spPr>
                  </pic:pic>
                </a:graphicData>
              </a:graphic>
            </wp:anchor>
          </w:drawing>
        </w:r>
        <w:r w:rsidR="00C460DD" w:rsidRPr="00F10C12">
          <w:rPr>
            <w:rFonts w:ascii="Verdana" w:hAnsi="Verdana"/>
            <w:sz w:val="16"/>
            <w:szCs w:val="16"/>
          </w:rPr>
          <w:fldChar w:fldCharType="begin"/>
        </w:r>
        <w:r w:rsidR="00C460DD" w:rsidRPr="00F10C12">
          <w:rPr>
            <w:rFonts w:ascii="Verdana" w:hAnsi="Verdana"/>
            <w:sz w:val="16"/>
            <w:szCs w:val="16"/>
          </w:rPr>
          <w:instrText>PAGE   \* MERGEFORMAT</w:instrText>
        </w:r>
        <w:r w:rsidR="00C460DD" w:rsidRPr="00F10C12">
          <w:rPr>
            <w:rFonts w:ascii="Verdana" w:hAnsi="Verdana"/>
            <w:sz w:val="16"/>
            <w:szCs w:val="16"/>
          </w:rPr>
          <w:fldChar w:fldCharType="separate"/>
        </w:r>
        <w:r w:rsidR="00C460DD" w:rsidRPr="00F10C12">
          <w:rPr>
            <w:rFonts w:ascii="Verdana" w:hAnsi="Verdana"/>
            <w:sz w:val="16"/>
            <w:szCs w:val="16"/>
          </w:rPr>
          <w:t>2</w:t>
        </w:r>
        <w:r w:rsidR="00C460DD" w:rsidRPr="00F10C12">
          <w:rPr>
            <w:rFonts w:ascii="Verdana" w:hAnsi="Verdana"/>
            <w:sz w:val="16"/>
            <w:szCs w:val="16"/>
          </w:rPr>
          <w:fldChar w:fldCharType="end"/>
        </w:r>
      </w:p>
    </w:sdtContent>
  </w:sdt>
  <w:p w14:paraId="475B8C15" w14:textId="04EACA40" w:rsidR="004B003F" w:rsidRPr="00896C2E" w:rsidRDefault="004B003F">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617DAE" w14:textId="77777777" w:rsidR="00330629" w:rsidRPr="00896C2E" w:rsidRDefault="00330629" w:rsidP="00B9030A">
      <w:pPr>
        <w:spacing w:after="0" w:line="240" w:lineRule="auto"/>
      </w:pPr>
      <w:r w:rsidRPr="00896C2E">
        <w:separator/>
      </w:r>
    </w:p>
  </w:footnote>
  <w:footnote w:type="continuationSeparator" w:id="0">
    <w:p w14:paraId="6358B169" w14:textId="77777777" w:rsidR="00330629" w:rsidRPr="00896C2E" w:rsidRDefault="00330629" w:rsidP="00B9030A">
      <w:pPr>
        <w:spacing w:after="0" w:line="240" w:lineRule="auto"/>
      </w:pPr>
      <w:r w:rsidRPr="00896C2E">
        <w:continuationSeparator/>
      </w:r>
    </w:p>
  </w:footnote>
  <w:footnote w:type="continuationNotice" w:id="1">
    <w:p w14:paraId="4097A5F7" w14:textId="77777777" w:rsidR="00330629" w:rsidRDefault="003306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c"/>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5675"/>
      <w:gridCol w:w="1830"/>
    </w:tblGrid>
    <w:tr w:rsidR="00781D11" w:rsidRPr="00896C2E" w14:paraId="4D62D6B5" w14:textId="77777777" w:rsidTr="00B87012">
      <w:trPr>
        <w:trHeight w:val="137"/>
      </w:trPr>
      <w:tc>
        <w:tcPr>
          <w:tcW w:w="2127" w:type="dxa"/>
          <w:vMerge w:val="restart"/>
        </w:tcPr>
        <w:p w14:paraId="77D0118A" w14:textId="5AC30034" w:rsidR="00781D11" w:rsidRPr="003B3834" w:rsidRDefault="00781D11" w:rsidP="00E22255">
          <w:pPr>
            <w:pStyle w:val="af0"/>
            <w:jc w:val="center"/>
            <w:rPr>
              <w:rFonts w:ascii="Verdana" w:hAnsi="Verdana"/>
              <w:b/>
              <w:bCs/>
              <w:color w:val="0033CC"/>
              <w:sz w:val="16"/>
              <w:szCs w:val="16"/>
            </w:rPr>
          </w:pPr>
          <w:r w:rsidRPr="00896C2E">
            <w:rPr>
              <w:noProof/>
            </w:rPr>
            <w:drawing>
              <wp:anchor distT="0" distB="0" distL="114300" distR="114300" simplePos="0" relativeHeight="251658241" behindDoc="1" locked="0" layoutInCell="1" allowOverlap="1" wp14:anchorId="05EBC4A7" wp14:editId="0079AA9A">
                <wp:simplePos x="0" y="0"/>
                <wp:positionH relativeFrom="margin">
                  <wp:posOffset>-40640</wp:posOffset>
                </wp:positionH>
                <wp:positionV relativeFrom="paragraph">
                  <wp:posOffset>-26401</wp:posOffset>
                </wp:positionV>
                <wp:extent cx="1211413" cy="309849"/>
                <wp:effectExtent l="0" t="0" r="0" b="0"/>
                <wp:wrapNone/>
                <wp:docPr id="1036469793" name="Рисунок 2"/>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11413" cy="309849"/>
                        </a:xfrm>
                        <a:prstGeom prst="rect">
                          <a:avLst/>
                        </a:prstGeom>
                      </pic:spPr>
                    </pic:pic>
                  </a:graphicData>
                </a:graphic>
                <wp14:sizeRelH relativeFrom="margin">
                  <wp14:pctWidth>0</wp14:pctWidth>
                </wp14:sizeRelH>
                <wp14:sizeRelV relativeFrom="margin">
                  <wp14:pctHeight>0</wp14:pctHeight>
                </wp14:sizeRelV>
              </wp:anchor>
            </w:drawing>
          </w:r>
        </w:p>
      </w:tc>
      <w:tc>
        <w:tcPr>
          <w:tcW w:w="5675" w:type="dxa"/>
        </w:tcPr>
        <w:p w14:paraId="68F1F932" w14:textId="26CE7E24" w:rsidR="00781D11" w:rsidRPr="003B3834" w:rsidRDefault="00D13AB3" w:rsidP="00E22255">
          <w:pPr>
            <w:pStyle w:val="af0"/>
            <w:jc w:val="center"/>
            <w:rPr>
              <w:rFonts w:ascii="Verdana" w:hAnsi="Verdana"/>
              <w:b/>
              <w:bCs/>
              <w:color w:val="0033CC"/>
              <w:sz w:val="16"/>
              <w:szCs w:val="16"/>
            </w:rPr>
          </w:pPr>
          <w:r>
            <w:rPr>
              <w:rFonts w:ascii="Verdana" w:hAnsi="Verdana"/>
              <w:b/>
              <w:bCs/>
              <w:color w:val="0033CC"/>
              <w:sz w:val="16"/>
              <w:szCs w:val="16"/>
            </w:rPr>
            <w:t>РАМОЧНЫЙ КОНТРАКТ ПОСТАВКИ</w:t>
          </w:r>
        </w:p>
      </w:tc>
      <w:tc>
        <w:tcPr>
          <w:tcW w:w="1830" w:type="dxa"/>
        </w:tcPr>
        <w:p w14:paraId="25F1EECC" w14:textId="664F2F28" w:rsidR="00781D11" w:rsidRPr="00B87012" w:rsidRDefault="00B87012">
          <w:pPr>
            <w:pStyle w:val="af0"/>
            <w:rPr>
              <w:rFonts w:ascii="Verdana" w:hAnsi="Verdana"/>
              <w:b/>
              <w:bCs/>
              <w:sz w:val="16"/>
              <w:szCs w:val="16"/>
              <w:lang w:val="en-US"/>
            </w:rPr>
          </w:pPr>
          <w:r>
            <w:rPr>
              <w:rFonts w:ascii="Verdana" w:hAnsi="Verdana"/>
              <w:b/>
              <w:bCs/>
              <w:color w:val="0033CC"/>
              <w:sz w:val="16"/>
              <w:szCs w:val="16"/>
              <w:lang w:val="en-US"/>
            </w:rPr>
            <w:t>SANEG-</w:t>
          </w:r>
          <w:r w:rsidR="00781D11" w:rsidRPr="00D22523">
            <w:rPr>
              <w:rFonts w:ascii="Verdana" w:hAnsi="Verdana"/>
              <w:b/>
              <w:bCs/>
              <w:color w:val="0033CC"/>
              <w:sz w:val="16"/>
              <w:szCs w:val="16"/>
            </w:rPr>
            <w:t>001</w:t>
          </w:r>
          <w:r>
            <w:rPr>
              <w:rFonts w:ascii="Verdana" w:hAnsi="Verdana"/>
              <w:b/>
              <w:bCs/>
              <w:color w:val="0033CC"/>
              <w:sz w:val="16"/>
              <w:szCs w:val="16"/>
              <w:lang w:val="en-US"/>
            </w:rPr>
            <w:t>-1212</w:t>
          </w:r>
        </w:p>
      </w:tc>
    </w:tr>
    <w:tr w:rsidR="00781D11" w:rsidRPr="00896C2E" w14:paraId="4A337EEE" w14:textId="77777777" w:rsidTr="00B87012">
      <w:trPr>
        <w:trHeight w:val="152"/>
      </w:trPr>
      <w:tc>
        <w:tcPr>
          <w:tcW w:w="2127" w:type="dxa"/>
          <w:vMerge/>
        </w:tcPr>
        <w:p w14:paraId="03A9F73E" w14:textId="77777777" w:rsidR="00781D11" w:rsidRPr="003B3834" w:rsidRDefault="00781D11" w:rsidP="00E22255">
          <w:pPr>
            <w:pStyle w:val="af0"/>
            <w:jc w:val="center"/>
            <w:rPr>
              <w:rFonts w:ascii="Verdana" w:hAnsi="Verdana"/>
              <w:color w:val="3366FF"/>
              <w:sz w:val="16"/>
              <w:szCs w:val="16"/>
            </w:rPr>
          </w:pPr>
        </w:p>
      </w:tc>
      <w:tc>
        <w:tcPr>
          <w:tcW w:w="5675" w:type="dxa"/>
        </w:tcPr>
        <w:p w14:paraId="63D3CC59" w14:textId="1E65BE75" w:rsidR="00781D11" w:rsidRPr="004005A1" w:rsidRDefault="004005A1" w:rsidP="00E22255">
          <w:pPr>
            <w:pStyle w:val="af0"/>
            <w:jc w:val="center"/>
            <w:rPr>
              <w:rFonts w:ascii="Verdana" w:hAnsi="Verdana"/>
              <w:color w:val="3366FF"/>
              <w:sz w:val="16"/>
              <w:szCs w:val="16"/>
              <w:lang w:val="en-US"/>
            </w:rPr>
          </w:pPr>
          <w:r>
            <w:rPr>
              <w:rFonts w:ascii="Verdana" w:hAnsi="Verdana"/>
              <w:color w:val="3366FF"/>
              <w:sz w:val="16"/>
              <w:szCs w:val="16"/>
              <w:lang w:val="en-US"/>
            </w:rPr>
            <w:t>MASTER SUPPLY AGREEMENT</w:t>
          </w:r>
        </w:p>
      </w:tc>
      <w:tc>
        <w:tcPr>
          <w:tcW w:w="1830" w:type="dxa"/>
        </w:tcPr>
        <w:p w14:paraId="4F535011" w14:textId="1ACBB7E8" w:rsidR="00781D11" w:rsidRPr="00D22523" w:rsidRDefault="00781D11">
          <w:pPr>
            <w:pStyle w:val="af0"/>
            <w:rPr>
              <w:rFonts w:ascii="Verdana" w:hAnsi="Verdana"/>
              <w:sz w:val="16"/>
              <w:szCs w:val="16"/>
            </w:rPr>
          </w:pPr>
          <w:proofErr w:type="spellStart"/>
          <w:r w:rsidRPr="00D22523">
            <w:rPr>
              <w:rFonts w:ascii="Verdana" w:hAnsi="Verdana"/>
              <w:color w:val="3366FF"/>
              <w:sz w:val="16"/>
              <w:szCs w:val="16"/>
            </w:rPr>
            <w:t>dd</w:t>
          </w:r>
          <w:proofErr w:type="spellEnd"/>
          <w:r w:rsidRPr="00D22523">
            <w:rPr>
              <w:rFonts w:ascii="Verdana" w:hAnsi="Verdana"/>
              <w:color w:val="3366FF"/>
              <w:sz w:val="16"/>
              <w:szCs w:val="16"/>
            </w:rPr>
            <w:t>. 01.01.2025</w:t>
          </w:r>
        </w:p>
      </w:tc>
    </w:tr>
  </w:tbl>
  <w:p w14:paraId="5B612C62" w14:textId="022F9B4B" w:rsidR="00B9030A" w:rsidRPr="00896C2E" w:rsidRDefault="00B9030A">
    <w:pPr>
      <w:pStyle w:val="af0"/>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Пулатов Камранбек Файзуллаевич">
    <w15:presenceInfo w15:providerId="AD" w15:userId="S-1-5-21-2091676073-610174476-2614518704-59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ocumentProtection w:edit="trackedChanges" w:enforcement="1" w:cryptProviderType="rsaAES" w:cryptAlgorithmClass="hash" w:cryptAlgorithmType="typeAny" w:cryptAlgorithmSid="14" w:cryptSpinCount="100000" w:hash="/DXCpM0hvyG/oF7AR3yoxiCgYkINJeHBKi/uUlEX/5PHeyr4DceT01IaC4lpUvOPe2JMfJNAp82nALSTEugueA==" w:salt="xDnHRnPFlV37yLYewNOo7w=="/>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74"/>
    <w:rsid w:val="00001743"/>
    <w:rsid w:val="0000232A"/>
    <w:rsid w:val="000028F5"/>
    <w:rsid w:val="00003AFE"/>
    <w:rsid w:val="00006294"/>
    <w:rsid w:val="000105E0"/>
    <w:rsid w:val="00014B13"/>
    <w:rsid w:val="000153F0"/>
    <w:rsid w:val="00020A0B"/>
    <w:rsid w:val="000226F7"/>
    <w:rsid w:val="00022CE2"/>
    <w:rsid w:val="00024223"/>
    <w:rsid w:val="00024D7B"/>
    <w:rsid w:val="00025122"/>
    <w:rsid w:val="00026CDD"/>
    <w:rsid w:val="00031316"/>
    <w:rsid w:val="00033A53"/>
    <w:rsid w:val="00035A94"/>
    <w:rsid w:val="0004043C"/>
    <w:rsid w:val="000422F3"/>
    <w:rsid w:val="000437BD"/>
    <w:rsid w:val="00052DC8"/>
    <w:rsid w:val="00052F29"/>
    <w:rsid w:val="00053768"/>
    <w:rsid w:val="00064C5A"/>
    <w:rsid w:val="00065A5C"/>
    <w:rsid w:val="000670D6"/>
    <w:rsid w:val="00067875"/>
    <w:rsid w:val="00077924"/>
    <w:rsid w:val="00084FD2"/>
    <w:rsid w:val="00085990"/>
    <w:rsid w:val="00097D68"/>
    <w:rsid w:val="000A110C"/>
    <w:rsid w:val="000A4921"/>
    <w:rsid w:val="000B050F"/>
    <w:rsid w:val="000B1C53"/>
    <w:rsid w:val="000B3D0A"/>
    <w:rsid w:val="000B4DDE"/>
    <w:rsid w:val="000C3057"/>
    <w:rsid w:val="000C390C"/>
    <w:rsid w:val="000D2225"/>
    <w:rsid w:val="000D4F3E"/>
    <w:rsid w:val="000D5647"/>
    <w:rsid w:val="000D78C9"/>
    <w:rsid w:val="000E2532"/>
    <w:rsid w:val="000E29B8"/>
    <w:rsid w:val="000E451C"/>
    <w:rsid w:val="000E5605"/>
    <w:rsid w:val="000F1E2D"/>
    <w:rsid w:val="000F408B"/>
    <w:rsid w:val="000F702B"/>
    <w:rsid w:val="000F76F5"/>
    <w:rsid w:val="001005BD"/>
    <w:rsid w:val="00104248"/>
    <w:rsid w:val="00104ABD"/>
    <w:rsid w:val="00107EBC"/>
    <w:rsid w:val="001119E5"/>
    <w:rsid w:val="00111CE0"/>
    <w:rsid w:val="00113EC6"/>
    <w:rsid w:val="00115BB1"/>
    <w:rsid w:val="00121C6E"/>
    <w:rsid w:val="00121DA6"/>
    <w:rsid w:val="0012223A"/>
    <w:rsid w:val="00124587"/>
    <w:rsid w:val="00124CF8"/>
    <w:rsid w:val="00125478"/>
    <w:rsid w:val="0012596A"/>
    <w:rsid w:val="00132902"/>
    <w:rsid w:val="00140BF8"/>
    <w:rsid w:val="00141431"/>
    <w:rsid w:val="00151053"/>
    <w:rsid w:val="00152634"/>
    <w:rsid w:val="00161042"/>
    <w:rsid w:val="00161A74"/>
    <w:rsid w:val="00161C13"/>
    <w:rsid w:val="0016211B"/>
    <w:rsid w:val="0016375E"/>
    <w:rsid w:val="0016682F"/>
    <w:rsid w:val="00170E86"/>
    <w:rsid w:val="00176A4D"/>
    <w:rsid w:val="00176F8A"/>
    <w:rsid w:val="00183522"/>
    <w:rsid w:val="00183E63"/>
    <w:rsid w:val="00187124"/>
    <w:rsid w:val="00187D55"/>
    <w:rsid w:val="0019327B"/>
    <w:rsid w:val="001978FE"/>
    <w:rsid w:val="001A221F"/>
    <w:rsid w:val="001A431D"/>
    <w:rsid w:val="001A4E5F"/>
    <w:rsid w:val="001B1EE4"/>
    <w:rsid w:val="001B264B"/>
    <w:rsid w:val="001B475F"/>
    <w:rsid w:val="001C0B43"/>
    <w:rsid w:val="001C10A0"/>
    <w:rsid w:val="001C1595"/>
    <w:rsid w:val="001C38D5"/>
    <w:rsid w:val="001C7C4A"/>
    <w:rsid w:val="001D1AB0"/>
    <w:rsid w:val="001D437B"/>
    <w:rsid w:val="001D47D1"/>
    <w:rsid w:val="001D53C4"/>
    <w:rsid w:val="001D65F7"/>
    <w:rsid w:val="001E113E"/>
    <w:rsid w:val="001F3670"/>
    <w:rsid w:val="001F4E6B"/>
    <w:rsid w:val="001F5175"/>
    <w:rsid w:val="001F7A75"/>
    <w:rsid w:val="00204E22"/>
    <w:rsid w:val="00205F09"/>
    <w:rsid w:val="00206B94"/>
    <w:rsid w:val="00211B67"/>
    <w:rsid w:val="00211CB3"/>
    <w:rsid w:val="00213A9B"/>
    <w:rsid w:val="0021433C"/>
    <w:rsid w:val="00215BB2"/>
    <w:rsid w:val="002167E1"/>
    <w:rsid w:val="00217FBA"/>
    <w:rsid w:val="00222088"/>
    <w:rsid w:val="0023150B"/>
    <w:rsid w:val="00232E1F"/>
    <w:rsid w:val="00244AA8"/>
    <w:rsid w:val="002470E2"/>
    <w:rsid w:val="002503F0"/>
    <w:rsid w:val="0025106F"/>
    <w:rsid w:val="00252335"/>
    <w:rsid w:val="00253D09"/>
    <w:rsid w:val="00254667"/>
    <w:rsid w:val="002579D2"/>
    <w:rsid w:val="002606F0"/>
    <w:rsid w:val="00266B73"/>
    <w:rsid w:val="00266FE5"/>
    <w:rsid w:val="00271B57"/>
    <w:rsid w:val="00273C17"/>
    <w:rsid w:val="002744C6"/>
    <w:rsid w:val="00274723"/>
    <w:rsid w:val="00274AA8"/>
    <w:rsid w:val="002826D6"/>
    <w:rsid w:val="002829E0"/>
    <w:rsid w:val="002858DB"/>
    <w:rsid w:val="00287716"/>
    <w:rsid w:val="00290A56"/>
    <w:rsid w:val="00293132"/>
    <w:rsid w:val="0029443A"/>
    <w:rsid w:val="002A18D0"/>
    <w:rsid w:val="002A1ACD"/>
    <w:rsid w:val="002A1D82"/>
    <w:rsid w:val="002A3BCB"/>
    <w:rsid w:val="002A3E8A"/>
    <w:rsid w:val="002A5B48"/>
    <w:rsid w:val="002A6939"/>
    <w:rsid w:val="002A6E62"/>
    <w:rsid w:val="002B0711"/>
    <w:rsid w:val="002B2008"/>
    <w:rsid w:val="002B6DEE"/>
    <w:rsid w:val="002C0BA6"/>
    <w:rsid w:val="002C6731"/>
    <w:rsid w:val="002D0CAA"/>
    <w:rsid w:val="002D7E25"/>
    <w:rsid w:val="002E27C3"/>
    <w:rsid w:val="002E3E98"/>
    <w:rsid w:val="002E5289"/>
    <w:rsid w:val="002E575C"/>
    <w:rsid w:val="002E6BAB"/>
    <w:rsid w:val="002F0892"/>
    <w:rsid w:val="002F2853"/>
    <w:rsid w:val="002F4B9B"/>
    <w:rsid w:val="002F6D77"/>
    <w:rsid w:val="002F7083"/>
    <w:rsid w:val="003029E1"/>
    <w:rsid w:val="00303892"/>
    <w:rsid w:val="00303B45"/>
    <w:rsid w:val="003111E2"/>
    <w:rsid w:val="00314542"/>
    <w:rsid w:val="00317393"/>
    <w:rsid w:val="00317EE8"/>
    <w:rsid w:val="00321B42"/>
    <w:rsid w:val="003227A1"/>
    <w:rsid w:val="00322DC7"/>
    <w:rsid w:val="00326A1A"/>
    <w:rsid w:val="00330629"/>
    <w:rsid w:val="00330A1F"/>
    <w:rsid w:val="00334E23"/>
    <w:rsid w:val="00336061"/>
    <w:rsid w:val="00340477"/>
    <w:rsid w:val="003407E3"/>
    <w:rsid w:val="00340F24"/>
    <w:rsid w:val="00346086"/>
    <w:rsid w:val="003474C8"/>
    <w:rsid w:val="003510B3"/>
    <w:rsid w:val="003542D6"/>
    <w:rsid w:val="003551FF"/>
    <w:rsid w:val="00356C43"/>
    <w:rsid w:val="00357953"/>
    <w:rsid w:val="00361DE4"/>
    <w:rsid w:val="003639A2"/>
    <w:rsid w:val="00363DDD"/>
    <w:rsid w:val="003640A5"/>
    <w:rsid w:val="00364680"/>
    <w:rsid w:val="00370729"/>
    <w:rsid w:val="00370ABE"/>
    <w:rsid w:val="00372B66"/>
    <w:rsid w:val="003741BC"/>
    <w:rsid w:val="00385FCA"/>
    <w:rsid w:val="00392A51"/>
    <w:rsid w:val="003935B2"/>
    <w:rsid w:val="00393877"/>
    <w:rsid w:val="003A0920"/>
    <w:rsid w:val="003A1E16"/>
    <w:rsid w:val="003A4CB0"/>
    <w:rsid w:val="003A52D1"/>
    <w:rsid w:val="003A6ECA"/>
    <w:rsid w:val="003A7286"/>
    <w:rsid w:val="003B0F22"/>
    <w:rsid w:val="003B196C"/>
    <w:rsid w:val="003B1EC5"/>
    <w:rsid w:val="003B3834"/>
    <w:rsid w:val="003B7B82"/>
    <w:rsid w:val="003C1724"/>
    <w:rsid w:val="003C3C59"/>
    <w:rsid w:val="003C4603"/>
    <w:rsid w:val="003C5581"/>
    <w:rsid w:val="003C723A"/>
    <w:rsid w:val="003D0A0A"/>
    <w:rsid w:val="003D3AB9"/>
    <w:rsid w:val="003D4E19"/>
    <w:rsid w:val="003D6427"/>
    <w:rsid w:val="003D7A8B"/>
    <w:rsid w:val="003E0E55"/>
    <w:rsid w:val="003E211F"/>
    <w:rsid w:val="003E6325"/>
    <w:rsid w:val="003E6F29"/>
    <w:rsid w:val="003E72EC"/>
    <w:rsid w:val="003F0B4D"/>
    <w:rsid w:val="003F3ABE"/>
    <w:rsid w:val="004005A1"/>
    <w:rsid w:val="00403AD0"/>
    <w:rsid w:val="00403E14"/>
    <w:rsid w:val="00403FE8"/>
    <w:rsid w:val="00404109"/>
    <w:rsid w:val="004119E3"/>
    <w:rsid w:val="004145F6"/>
    <w:rsid w:val="00421024"/>
    <w:rsid w:val="00425EFF"/>
    <w:rsid w:val="004323E7"/>
    <w:rsid w:val="004329E1"/>
    <w:rsid w:val="004335F6"/>
    <w:rsid w:val="00434E96"/>
    <w:rsid w:val="00435315"/>
    <w:rsid w:val="004362EE"/>
    <w:rsid w:val="00436B6D"/>
    <w:rsid w:val="004435F0"/>
    <w:rsid w:val="00444FA3"/>
    <w:rsid w:val="00446394"/>
    <w:rsid w:val="00446B66"/>
    <w:rsid w:val="0045243A"/>
    <w:rsid w:val="00452C88"/>
    <w:rsid w:val="00454B30"/>
    <w:rsid w:val="004603F6"/>
    <w:rsid w:val="004606CD"/>
    <w:rsid w:val="00461074"/>
    <w:rsid w:val="00462893"/>
    <w:rsid w:val="00463455"/>
    <w:rsid w:val="00467365"/>
    <w:rsid w:val="00467694"/>
    <w:rsid w:val="00472143"/>
    <w:rsid w:val="00480485"/>
    <w:rsid w:val="0048557B"/>
    <w:rsid w:val="00486125"/>
    <w:rsid w:val="0048675D"/>
    <w:rsid w:val="00486DA7"/>
    <w:rsid w:val="00491611"/>
    <w:rsid w:val="00493990"/>
    <w:rsid w:val="00493BC8"/>
    <w:rsid w:val="004949FB"/>
    <w:rsid w:val="004A0DF5"/>
    <w:rsid w:val="004A27CE"/>
    <w:rsid w:val="004B003F"/>
    <w:rsid w:val="004B0E22"/>
    <w:rsid w:val="004B3F79"/>
    <w:rsid w:val="004B59EC"/>
    <w:rsid w:val="004B7E76"/>
    <w:rsid w:val="004C4871"/>
    <w:rsid w:val="004D1819"/>
    <w:rsid w:val="004D44F1"/>
    <w:rsid w:val="004D49CE"/>
    <w:rsid w:val="004E1DF6"/>
    <w:rsid w:val="004E3B36"/>
    <w:rsid w:val="004E53CA"/>
    <w:rsid w:val="004E7D94"/>
    <w:rsid w:val="004F1DA8"/>
    <w:rsid w:val="004F20B6"/>
    <w:rsid w:val="004F5137"/>
    <w:rsid w:val="004F5861"/>
    <w:rsid w:val="004F5B9F"/>
    <w:rsid w:val="00510D8D"/>
    <w:rsid w:val="005119C5"/>
    <w:rsid w:val="00515426"/>
    <w:rsid w:val="005166BA"/>
    <w:rsid w:val="0052037C"/>
    <w:rsid w:val="00520818"/>
    <w:rsid w:val="005218A3"/>
    <w:rsid w:val="00525B1B"/>
    <w:rsid w:val="0052653E"/>
    <w:rsid w:val="00530F95"/>
    <w:rsid w:val="0053124C"/>
    <w:rsid w:val="00531C64"/>
    <w:rsid w:val="005323A3"/>
    <w:rsid w:val="00532F73"/>
    <w:rsid w:val="0053364D"/>
    <w:rsid w:val="00535C59"/>
    <w:rsid w:val="005375E9"/>
    <w:rsid w:val="00540941"/>
    <w:rsid w:val="00541772"/>
    <w:rsid w:val="005522CA"/>
    <w:rsid w:val="00570FAC"/>
    <w:rsid w:val="005726BF"/>
    <w:rsid w:val="00573892"/>
    <w:rsid w:val="00573999"/>
    <w:rsid w:val="005742F6"/>
    <w:rsid w:val="00582836"/>
    <w:rsid w:val="00583A9A"/>
    <w:rsid w:val="005851B1"/>
    <w:rsid w:val="00591835"/>
    <w:rsid w:val="00592CC8"/>
    <w:rsid w:val="00593A32"/>
    <w:rsid w:val="005A09FF"/>
    <w:rsid w:val="005A3A7B"/>
    <w:rsid w:val="005A3E97"/>
    <w:rsid w:val="005A40EA"/>
    <w:rsid w:val="005B2DEC"/>
    <w:rsid w:val="005B426F"/>
    <w:rsid w:val="005C3A90"/>
    <w:rsid w:val="005C40ED"/>
    <w:rsid w:val="005C5467"/>
    <w:rsid w:val="005C7E74"/>
    <w:rsid w:val="005D0C92"/>
    <w:rsid w:val="005D13C0"/>
    <w:rsid w:val="005D3C0F"/>
    <w:rsid w:val="005D44EE"/>
    <w:rsid w:val="005E06B5"/>
    <w:rsid w:val="005E128D"/>
    <w:rsid w:val="005E7005"/>
    <w:rsid w:val="005F074B"/>
    <w:rsid w:val="005F0F06"/>
    <w:rsid w:val="005F1167"/>
    <w:rsid w:val="005F26FF"/>
    <w:rsid w:val="005F34A7"/>
    <w:rsid w:val="005F37A1"/>
    <w:rsid w:val="005F6516"/>
    <w:rsid w:val="005F6743"/>
    <w:rsid w:val="00600894"/>
    <w:rsid w:val="00602D47"/>
    <w:rsid w:val="0060701D"/>
    <w:rsid w:val="0061096B"/>
    <w:rsid w:val="00611FB2"/>
    <w:rsid w:val="00613FCD"/>
    <w:rsid w:val="00615F82"/>
    <w:rsid w:val="006172AB"/>
    <w:rsid w:val="00620792"/>
    <w:rsid w:val="00621559"/>
    <w:rsid w:val="006309AF"/>
    <w:rsid w:val="006342DD"/>
    <w:rsid w:val="0063637D"/>
    <w:rsid w:val="00642DD0"/>
    <w:rsid w:val="006441C4"/>
    <w:rsid w:val="00644CCF"/>
    <w:rsid w:val="0064575F"/>
    <w:rsid w:val="00652536"/>
    <w:rsid w:val="00652AF9"/>
    <w:rsid w:val="0065353A"/>
    <w:rsid w:val="00654E97"/>
    <w:rsid w:val="0066393C"/>
    <w:rsid w:val="0066477A"/>
    <w:rsid w:val="00664E7B"/>
    <w:rsid w:val="00666A26"/>
    <w:rsid w:val="00667483"/>
    <w:rsid w:val="00672601"/>
    <w:rsid w:val="006744FF"/>
    <w:rsid w:val="0067702C"/>
    <w:rsid w:val="00677E81"/>
    <w:rsid w:val="00687D3C"/>
    <w:rsid w:val="006918BF"/>
    <w:rsid w:val="00692433"/>
    <w:rsid w:val="006954E8"/>
    <w:rsid w:val="0069619B"/>
    <w:rsid w:val="006974E0"/>
    <w:rsid w:val="006A04CA"/>
    <w:rsid w:val="006A189F"/>
    <w:rsid w:val="006A1D5F"/>
    <w:rsid w:val="006A5AC4"/>
    <w:rsid w:val="006A74B4"/>
    <w:rsid w:val="006A7623"/>
    <w:rsid w:val="006A7F5A"/>
    <w:rsid w:val="006B487C"/>
    <w:rsid w:val="006C1246"/>
    <w:rsid w:val="006C247B"/>
    <w:rsid w:val="006C2D69"/>
    <w:rsid w:val="006C2E32"/>
    <w:rsid w:val="006C55B6"/>
    <w:rsid w:val="006C56AA"/>
    <w:rsid w:val="006C7B53"/>
    <w:rsid w:val="006D1FB6"/>
    <w:rsid w:val="006D6EE8"/>
    <w:rsid w:val="006E46A9"/>
    <w:rsid w:val="006F6B5A"/>
    <w:rsid w:val="0071072A"/>
    <w:rsid w:val="00715569"/>
    <w:rsid w:val="00717576"/>
    <w:rsid w:val="00720DC2"/>
    <w:rsid w:val="00721B89"/>
    <w:rsid w:val="00724C11"/>
    <w:rsid w:val="00724F91"/>
    <w:rsid w:val="00725EB8"/>
    <w:rsid w:val="00726DCC"/>
    <w:rsid w:val="0073386B"/>
    <w:rsid w:val="00735838"/>
    <w:rsid w:val="007364D1"/>
    <w:rsid w:val="00736827"/>
    <w:rsid w:val="00736D14"/>
    <w:rsid w:val="00737255"/>
    <w:rsid w:val="00740B17"/>
    <w:rsid w:val="00747EDA"/>
    <w:rsid w:val="007525D1"/>
    <w:rsid w:val="007552FD"/>
    <w:rsid w:val="00755606"/>
    <w:rsid w:val="00756B0C"/>
    <w:rsid w:val="0076003C"/>
    <w:rsid w:val="00760207"/>
    <w:rsid w:val="007631E5"/>
    <w:rsid w:val="0076593E"/>
    <w:rsid w:val="00766984"/>
    <w:rsid w:val="00766AB1"/>
    <w:rsid w:val="00767242"/>
    <w:rsid w:val="007709AC"/>
    <w:rsid w:val="00777CD0"/>
    <w:rsid w:val="007805DB"/>
    <w:rsid w:val="00781D11"/>
    <w:rsid w:val="007831D0"/>
    <w:rsid w:val="007836E7"/>
    <w:rsid w:val="00784A8A"/>
    <w:rsid w:val="00784CA4"/>
    <w:rsid w:val="00785B72"/>
    <w:rsid w:val="007870DE"/>
    <w:rsid w:val="00793762"/>
    <w:rsid w:val="007A3A2A"/>
    <w:rsid w:val="007A4083"/>
    <w:rsid w:val="007B0D4C"/>
    <w:rsid w:val="007B67B0"/>
    <w:rsid w:val="007B6C1C"/>
    <w:rsid w:val="007C756B"/>
    <w:rsid w:val="007D36CF"/>
    <w:rsid w:val="007D5109"/>
    <w:rsid w:val="007D6A70"/>
    <w:rsid w:val="007E12AA"/>
    <w:rsid w:val="007E1AF2"/>
    <w:rsid w:val="007E2C17"/>
    <w:rsid w:val="007F2FEB"/>
    <w:rsid w:val="007F3989"/>
    <w:rsid w:val="00801C1D"/>
    <w:rsid w:val="0080721B"/>
    <w:rsid w:val="008073CC"/>
    <w:rsid w:val="008074AC"/>
    <w:rsid w:val="008076A3"/>
    <w:rsid w:val="00810502"/>
    <w:rsid w:val="0081131E"/>
    <w:rsid w:val="00814896"/>
    <w:rsid w:val="00817C87"/>
    <w:rsid w:val="00823710"/>
    <w:rsid w:val="008277B8"/>
    <w:rsid w:val="008336FF"/>
    <w:rsid w:val="008451CE"/>
    <w:rsid w:val="0085028C"/>
    <w:rsid w:val="008508BD"/>
    <w:rsid w:val="008515C8"/>
    <w:rsid w:val="00852F25"/>
    <w:rsid w:val="008633A9"/>
    <w:rsid w:val="00863C28"/>
    <w:rsid w:val="008747C7"/>
    <w:rsid w:val="008763F9"/>
    <w:rsid w:val="008765D9"/>
    <w:rsid w:val="008769DF"/>
    <w:rsid w:val="00887625"/>
    <w:rsid w:val="00890CB7"/>
    <w:rsid w:val="00892819"/>
    <w:rsid w:val="00892C7E"/>
    <w:rsid w:val="00892DEE"/>
    <w:rsid w:val="00893866"/>
    <w:rsid w:val="008966D1"/>
    <w:rsid w:val="00896717"/>
    <w:rsid w:val="00896C2E"/>
    <w:rsid w:val="0089725E"/>
    <w:rsid w:val="008A11B6"/>
    <w:rsid w:val="008A352C"/>
    <w:rsid w:val="008A62BC"/>
    <w:rsid w:val="008B05CC"/>
    <w:rsid w:val="008B12BE"/>
    <w:rsid w:val="008B2C0B"/>
    <w:rsid w:val="008B305E"/>
    <w:rsid w:val="008B5B54"/>
    <w:rsid w:val="008C3FAB"/>
    <w:rsid w:val="008C66CD"/>
    <w:rsid w:val="008D1AE8"/>
    <w:rsid w:val="008D1F69"/>
    <w:rsid w:val="008D496E"/>
    <w:rsid w:val="008D5023"/>
    <w:rsid w:val="008D572C"/>
    <w:rsid w:val="008E1603"/>
    <w:rsid w:val="008E1D52"/>
    <w:rsid w:val="008E583A"/>
    <w:rsid w:val="008F1A23"/>
    <w:rsid w:val="008F4134"/>
    <w:rsid w:val="008F441C"/>
    <w:rsid w:val="008F4B3D"/>
    <w:rsid w:val="00901543"/>
    <w:rsid w:val="00905739"/>
    <w:rsid w:val="00906231"/>
    <w:rsid w:val="0090661A"/>
    <w:rsid w:val="00915034"/>
    <w:rsid w:val="00915DD4"/>
    <w:rsid w:val="00921DC9"/>
    <w:rsid w:val="00926801"/>
    <w:rsid w:val="00935FEB"/>
    <w:rsid w:val="00936E70"/>
    <w:rsid w:val="0093715E"/>
    <w:rsid w:val="009421C9"/>
    <w:rsid w:val="00943EBD"/>
    <w:rsid w:val="009446EE"/>
    <w:rsid w:val="00945775"/>
    <w:rsid w:val="009536E4"/>
    <w:rsid w:val="00956895"/>
    <w:rsid w:val="00957ED2"/>
    <w:rsid w:val="00957F30"/>
    <w:rsid w:val="009612DB"/>
    <w:rsid w:val="00961B35"/>
    <w:rsid w:val="0096383D"/>
    <w:rsid w:val="009665A5"/>
    <w:rsid w:val="0097066E"/>
    <w:rsid w:val="00971274"/>
    <w:rsid w:val="009718B5"/>
    <w:rsid w:val="00971A4B"/>
    <w:rsid w:val="00980778"/>
    <w:rsid w:val="009812E9"/>
    <w:rsid w:val="00983E77"/>
    <w:rsid w:val="009913FB"/>
    <w:rsid w:val="00991B8A"/>
    <w:rsid w:val="009944C2"/>
    <w:rsid w:val="00995FFF"/>
    <w:rsid w:val="009965D0"/>
    <w:rsid w:val="0099726F"/>
    <w:rsid w:val="009A0D4B"/>
    <w:rsid w:val="009A2791"/>
    <w:rsid w:val="009A4120"/>
    <w:rsid w:val="009A43C7"/>
    <w:rsid w:val="009A66C5"/>
    <w:rsid w:val="009A6D73"/>
    <w:rsid w:val="009B5C16"/>
    <w:rsid w:val="009C694A"/>
    <w:rsid w:val="009C74FB"/>
    <w:rsid w:val="009C7BA2"/>
    <w:rsid w:val="009D5FDC"/>
    <w:rsid w:val="009D766A"/>
    <w:rsid w:val="009E248B"/>
    <w:rsid w:val="009E508F"/>
    <w:rsid w:val="009E6CE4"/>
    <w:rsid w:val="009E7C6B"/>
    <w:rsid w:val="009F04AA"/>
    <w:rsid w:val="009F6C3F"/>
    <w:rsid w:val="009F7837"/>
    <w:rsid w:val="00A00A17"/>
    <w:rsid w:val="00A0254B"/>
    <w:rsid w:val="00A03E1B"/>
    <w:rsid w:val="00A04518"/>
    <w:rsid w:val="00A054FB"/>
    <w:rsid w:val="00A06C53"/>
    <w:rsid w:val="00A07166"/>
    <w:rsid w:val="00A141D9"/>
    <w:rsid w:val="00A17013"/>
    <w:rsid w:val="00A227A3"/>
    <w:rsid w:val="00A26403"/>
    <w:rsid w:val="00A26462"/>
    <w:rsid w:val="00A30D8B"/>
    <w:rsid w:val="00A32259"/>
    <w:rsid w:val="00A3239C"/>
    <w:rsid w:val="00A32E4D"/>
    <w:rsid w:val="00A441BF"/>
    <w:rsid w:val="00A44E94"/>
    <w:rsid w:val="00A46408"/>
    <w:rsid w:val="00A4752F"/>
    <w:rsid w:val="00A56AA1"/>
    <w:rsid w:val="00A57557"/>
    <w:rsid w:val="00A57EE7"/>
    <w:rsid w:val="00A60484"/>
    <w:rsid w:val="00A637A2"/>
    <w:rsid w:val="00A65BD5"/>
    <w:rsid w:val="00A65E6B"/>
    <w:rsid w:val="00A67703"/>
    <w:rsid w:val="00A714DC"/>
    <w:rsid w:val="00A7398E"/>
    <w:rsid w:val="00A76018"/>
    <w:rsid w:val="00A805A6"/>
    <w:rsid w:val="00A81EFE"/>
    <w:rsid w:val="00A82309"/>
    <w:rsid w:val="00A844F4"/>
    <w:rsid w:val="00A84EA9"/>
    <w:rsid w:val="00A916F0"/>
    <w:rsid w:val="00A950F2"/>
    <w:rsid w:val="00A97212"/>
    <w:rsid w:val="00AA07DE"/>
    <w:rsid w:val="00AA2ABE"/>
    <w:rsid w:val="00AA3355"/>
    <w:rsid w:val="00AA6CD2"/>
    <w:rsid w:val="00AB08F4"/>
    <w:rsid w:val="00AB137A"/>
    <w:rsid w:val="00AB7C15"/>
    <w:rsid w:val="00AC1D98"/>
    <w:rsid w:val="00AC2532"/>
    <w:rsid w:val="00AC4564"/>
    <w:rsid w:val="00AC4E58"/>
    <w:rsid w:val="00AC53CD"/>
    <w:rsid w:val="00AD2934"/>
    <w:rsid w:val="00AD3C9F"/>
    <w:rsid w:val="00AD4061"/>
    <w:rsid w:val="00AD4C66"/>
    <w:rsid w:val="00AD5695"/>
    <w:rsid w:val="00AD6B67"/>
    <w:rsid w:val="00AD7E8C"/>
    <w:rsid w:val="00AE633C"/>
    <w:rsid w:val="00AE7528"/>
    <w:rsid w:val="00AF733C"/>
    <w:rsid w:val="00B0086C"/>
    <w:rsid w:val="00B0268A"/>
    <w:rsid w:val="00B03855"/>
    <w:rsid w:val="00B05191"/>
    <w:rsid w:val="00B063FC"/>
    <w:rsid w:val="00B10E8A"/>
    <w:rsid w:val="00B1126C"/>
    <w:rsid w:val="00B12C0D"/>
    <w:rsid w:val="00B13086"/>
    <w:rsid w:val="00B1408F"/>
    <w:rsid w:val="00B1460B"/>
    <w:rsid w:val="00B14A5D"/>
    <w:rsid w:val="00B16369"/>
    <w:rsid w:val="00B30BD8"/>
    <w:rsid w:val="00B33005"/>
    <w:rsid w:val="00B33336"/>
    <w:rsid w:val="00B36A6D"/>
    <w:rsid w:val="00B4158E"/>
    <w:rsid w:val="00B4169A"/>
    <w:rsid w:val="00B42553"/>
    <w:rsid w:val="00B43CC4"/>
    <w:rsid w:val="00B440F5"/>
    <w:rsid w:val="00B50F31"/>
    <w:rsid w:val="00B5309A"/>
    <w:rsid w:val="00B54434"/>
    <w:rsid w:val="00B549C3"/>
    <w:rsid w:val="00B55271"/>
    <w:rsid w:val="00B562AD"/>
    <w:rsid w:val="00B609ED"/>
    <w:rsid w:val="00B66607"/>
    <w:rsid w:val="00B70D04"/>
    <w:rsid w:val="00B7304E"/>
    <w:rsid w:val="00B8172C"/>
    <w:rsid w:val="00B826F7"/>
    <w:rsid w:val="00B838ED"/>
    <w:rsid w:val="00B83B39"/>
    <w:rsid w:val="00B855AD"/>
    <w:rsid w:val="00B87012"/>
    <w:rsid w:val="00B9028A"/>
    <w:rsid w:val="00B9030A"/>
    <w:rsid w:val="00B92BE5"/>
    <w:rsid w:val="00B9412F"/>
    <w:rsid w:val="00B945A2"/>
    <w:rsid w:val="00B9647F"/>
    <w:rsid w:val="00B97EAE"/>
    <w:rsid w:val="00BA15FE"/>
    <w:rsid w:val="00BA2FCF"/>
    <w:rsid w:val="00BA3585"/>
    <w:rsid w:val="00BA6913"/>
    <w:rsid w:val="00BA6F71"/>
    <w:rsid w:val="00BA7B05"/>
    <w:rsid w:val="00BB1036"/>
    <w:rsid w:val="00BB3F52"/>
    <w:rsid w:val="00BB405D"/>
    <w:rsid w:val="00BC2D7D"/>
    <w:rsid w:val="00BC2E6C"/>
    <w:rsid w:val="00BC3965"/>
    <w:rsid w:val="00BC64CA"/>
    <w:rsid w:val="00BC6FE8"/>
    <w:rsid w:val="00BC7089"/>
    <w:rsid w:val="00BD59CF"/>
    <w:rsid w:val="00BD5EA6"/>
    <w:rsid w:val="00BD5F64"/>
    <w:rsid w:val="00BD7DC1"/>
    <w:rsid w:val="00BD7DCE"/>
    <w:rsid w:val="00BE017F"/>
    <w:rsid w:val="00BE137A"/>
    <w:rsid w:val="00BE37EE"/>
    <w:rsid w:val="00BE396E"/>
    <w:rsid w:val="00BE4205"/>
    <w:rsid w:val="00BE5440"/>
    <w:rsid w:val="00BE7A31"/>
    <w:rsid w:val="00BF0647"/>
    <w:rsid w:val="00BF60F6"/>
    <w:rsid w:val="00C00860"/>
    <w:rsid w:val="00C02729"/>
    <w:rsid w:val="00C03959"/>
    <w:rsid w:val="00C126AE"/>
    <w:rsid w:val="00C12A05"/>
    <w:rsid w:val="00C165ED"/>
    <w:rsid w:val="00C17197"/>
    <w:rsid w:val="00C20E9A"/>
    <w:rsid w:val="00C21F36"/>
    <w:rsid w:val="00C2524F"/>
    <w:rsid w:val="00C27620"/>
    <w:rsid w:val="00C2799B"/>
    <w:rsid w:val="00C33315"/>
    <w:rsid w:val="00C40A4A"/>
    <w:rsid w:val="00C450B1"/>
    <w:rsid w:val="00C460DD"/>
    <w:rsid w:val="00C50224"/>
    <w:rsid w:val="00C53F45"/>
    <w:rsid w:val="00C542D2"/>
    <w:rsid w:val="00C565DB"/>
    <w:rsid w:val="00C579D9"/>
    <w:rsid w:val="00C64A58"/>
    <w:rsid w:val="00C662E6"/>
    <w:rsid w:val="00C71631"/>
    <w:rsid w:val="00C71678"/>
    <w:rsid w:val="00C71CC6"/>
    <w:rsid w:val="00C77BBC"/>
    <w:rsid w:val="00C77EF6"/>
    <w:rsid w:val="00C811F3"/>
    <w:rsid w:val="00C83098"/>
    <w:rsid w:val="00C8487F"/>
    <w:rsid w:val="00C874DB"/>
    <w:rsid w:val="00C91246"/>
    <w:rsid w:val="00C97772"/>
    <w:rsid w:val="00CA6A14"/>
    <w:rsid w:val="00CA7237"/>
    <w:rsid w:val="00CB2322"/>
    <w:rsid w:val="00CB61C2"/>
    <w:rsid w:val="00CC0DDB"/>
    <w:rsid w:val="00CC1CAD"/>
    <w:rsid w:val="00CC20CB"/>
    <w:rsid w:val="00CC28EF"/>
    <w:rsid w:val="00CC317E"/>
    <w:rsid w:val="00CC3FFB"/>
    <w:rsid w:val="00CC609B"/>
    <w:rsid w:val="00CC7FD5"/>
    <w:rsid w:val="00CD25A5"/>
    <w:rsid w:val="00CD3301"/>
    <w:rsid w:val="00CE4C1D"/>
    <w:rsid w:val="00CE7A95"/>
    <w:rsid w:val="00CF12F2"/>
    <w:rsid w:val="00CF24B3"/>
    <w:rsid w:val="00CF28E9"/>
    <w:rsid w:val="00CF3EA0"/>
    <w:rsid w:val="00CF5C24"/>
    <w:rsid w:val="00D1288B"/>
    <w:rsid w:val="00D13AB3"/>
    <w:rsid w:val="00D17D43"/>
    <w:rsid w:val="00D22523"/>
    <w:rsid w:val="00D26EEC"/>
    <w:rsid w:val="00D37AFE"/>
    <w:rsid w:val="00D40ACB"/>
    <w:rsid w:val="00D42432"/>
    <w:rsid w:val="00D46B0A"/>
    <w:rsid w:val="00D500E8"/>
    <w:rsid w:val="00D5151D"/>
    <w:rsid w:val="00D55537"/>
    <w:rsid w:val="00D56BC0"/>
    <w:rsid w:val="00D631ED"/>
    <w:rsid w:val="00D6528D"/>
    <w:rsid w:val="00D805C2"/>
    <w:rsid w:val="00D82BD8"/>
    <w:rsid w:val="00D853DC"/>
    <w:rsid w:val="00D8591C"/>
    <w:rsid w:val="00D85D9E"/>
    <w:rsid w:val="00D866C6"/>
    <w:rsid w:val="00D909FF"/>
    <w:rsid w:val="00D94CCD"/>
    <w:rsid w:val="00D958C3"/>
    <w:rsid w:val="00D96DD9"/>
    <w:rsid w:val="00DA11BB"/>
    <w:rsid w:val="00DA31A6"/>
    <w:rsid w:val="00DA3949"/>
    <w:rsid w:val="00DB24E9"/>
    <w:rsid w:val="00DB5D0A"/>
    <w:rsid w:val="00DB7278"/>
    <w:rsid w:val="00DB78F3"/>
    <w:rsid w:val="00DB79E8"/>
    <w:rsid w:val="00DC0B1C"/>
    <w:rsid w:val="00DC19F0"/>
    <w:rsid w:val="00DC3150"/>
    <w:rsid w:val="00DC3CCE"/>
    <w:rsid w:val="00DD5641"/>
    <w:rsid w:val="00DD5E55"/>
    <w:rsid w:val="00DE0C9D"/>
    <w:rsid w:val="00DE33CA"/>
    <w:rsid w:val="00DE3500"/>
    <w:rsid w:val="00DE38B0"/>
    <w:rsid w:val="00DF0A6D"/>
    <w:rsid w:val="00DF165D"/>
    <w:rsid w:val="00DF333D"/>
    <w:rsid w:val="00DF3CBD"/>
    <w:rsid w:val="00DF406F"/>
    <w:rsid w:val="00DF47C0"/>
    <w:rsid w:val="00E045A9"/>
    <w:rsid w:val="00E10974"/>
    <w:rsid w:val="00E10C3D"/>
    <w:rsid w:val="00E114AC"/>
    <w:rsid w:val="00E12CCA"/>
    <w:rsid w:val="00E14971"/>
    <w:rsid w:val="00E14D0D"/>
    <w:rsid w:val="00E168E4"/>
    <w:rsid w:val="00E20D3C"/>
    <w:rsid w:val="00E22255"/>
    <w:rsid w:val="00E23356"/>
    <w:rsid w:val="00E23B09"/>
    <w:rsid w:val="00E3396F"/>
    <w:rsid w:val="00E37D0A"/>
    <w:rsid w:val="00E40223"/>
    <w:rsid w:val="00E41F51"/>
    <w:rsid w:val="00E4652E"/>
    <w:rsid w:val="00E4749E"/>
    <w:rsid w:val="00E50EDA"/>
    <w:rsid w:val="00E5213E"/>
    <w:rsid w:val="00E533D8"/>
    <w:rsid w:val="00E5703B"/>
    <w:rsid w:val="00E63772"/>
    <w:rsid w:val="00E6465C"/>
    <w:rsid w:val="00E65D19"/>
    <w:rsid w:val="00E66158"/>
    <w:rsid w:val="00E70037"/>
    <w:rsid w:val="00E70C99"/>
    <w:rsid w:val="00E732AF"/>
    <w:rsid w:val="00E74D06"/>
    <w:rsid w:val="00E77A19"/>
    <w:rsid w:val="00E77EF4"/>
    <w:rsid w:val="00E80B10"/>
    <w:rsid w:val="00E82A32"/>
    <w:rsid w:val="00E83A67"/>
    <w:rsid w:val="00E83D2D"/>
    <w:rsid w:val="00E87B05"/>
    <w:rsid w:val="00E91F16"/>
    <w:rsid w:val="00E96D3B"/>
    <w:rsid w:val="00EA0B77"/>
    <w:rsid w:val="00EA41C0"/>
    <w:rsid w:val="00EA5FAB"/>
    <w:rsid w:val="00EA689B"/>
    <w:rsid w:val="00EA6BF5"/>
    <w:rsid w:val="00EB0576"/>
    <w:rsid w:val="00EB3ECE"/>
    <w:rsid w:val="00EB6805"/>
    <w:rsid w:val="00EC019F"/>
    <w:rsid w:val="00EC0ED3"/>
    <w:rsid w:val="00ED08EE"/>
    <w:rsid w:val="00ED1CCD"/>
    <w:rsid w:val="00ED3674"/>
    <w:rsid w:val="00ED5C5C"/>
    <w:rsid w:val="00EE11BA"/>
    <w:rsid w:val="00EE3061"/>
    <w:rsid w:val="00EE3421"/>
    <w:rsid w:val="00EE49EF"/>
    <w:rsid w:val="00EF3317"/>
    <w:rsid w:val="00EF4B92"/>
    <w:rsid w:val="00EF56B3"/>
    <w:rsid w:val="00EF5CD7"/>
    <w:rsid w:val="00F0199B"/>
    <w:rsid w:val="00F07C94"/>
    <w:rsid w:val="00F109CD"/>
    <w:rsid w:val="00F10C12"/>
    <w:rsid w:val="00F15056"/>
    <w:rsid w:val="00F16181"/>
    <w:rsid w:val="00F17E83"/>
    <w:rsid w:val="00F21584"/>
    <w:rsid w:val="00F2401E"/>
    <w:rsid w:val="00F268F2"/>
    <w:rsid w:val="00F2725C"/>
    <w:rsid w:val="00F27656"/>
    <w:rsid w:val="00F31FC8"/>
    <w:rsid w:val="00F42DB7"/>
    <w:rsid w:val="00F43DFB"/>
    <w:rsid w:val="00F44D21"/>
    <w:rsid w:val="00F4627D"/>
    <w:rsid w:val="00F47508"/>
    <w:rsid w:val="00F47EF3"/>
    <w:rsid w:val="00F51FAE"/>
    <w:rsid w:val="00F526F8"/>
    <w:rsid w:val="00F70FB3"/>
    <w:rsid w:val="00F733A0"/>
    <w:rsid w:val="00F836D7"/>
    <w:rsid w:val="00F870DB"/>
    <w:rsid w:val="00F87DAC"/>
    <w:rsid w:val="00F91344"/>
    <w:rsid w:val="00F913A6"/>
    <w:rsid w:val="00F93043"/>
    <w:rsid w:val="00F95ACD"/>
    <w:rsid w:val="00F96605"/>
    <w:rsid w:val="00F97DE6"/>
    <w:rsid w:val="00FA5AAB"/>
    <w:rsid w:val="00FA7AE7"/>
    <w:rsid w:val="00FB43DE"/>
    <w:rsid w:val="00FB6A08"/>
    <w:rsid w:val="00FC0111"/>
    <w:rsid w:val="00FC7018"/>
    <w:rsid w:val="00FC74B2"/>
    <w:rsid w:val="00FC7A47"/>
    <w:rsid w:val="00FD03FC"/>
    <w:rsid w:val="00FD48E9"/>
    <w:rsid w:val="00FD5F89"/>
    <w:rsid w:val="00FD6F94"/>
    <w:rsid w:val="00FE351F"/>
    <w:rsid w:val="00FE52C3"/>
    <w:rsid w:val="00FE5805"/>
    <w:rsid w:val="00FE6A42"/>
    <w:rsid w:val="00FE7369"/>
    <w:rsid w:val="00FE7F51"/>
    <w:rsid w:val="00FF0C62"/>
    <w:rsid w:val="00FF1C85"/>
    <w:rsid w:val="00FF4D05"/>
    <w:rsid w:val="00FF57D4"/>
    <w:rsid w:val="00FF5FDF"/>
    <w:rsid w:val="00FF651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71FD0"/>
  <w15:chartTrackingRefBased/>
  <w15:docId w15:val="{EF205781-2558-4CE9-A047-0F1B03A3D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712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712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7127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7127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7127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7127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7127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7127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7127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127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7127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7127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7127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7127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7127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71274"/>
    <w:rPr>
      <w:rFonts w:eastAsiaTheme="majorEastAsia" w:cstheme="majorBidi"/>
      <w:color w:val="595959" w:themeColor="text1" w:themeTint="A6"/>
    </w:rPr>
  </w:style>
  <w:style w:type="character" w:customStyle="1" w:styleId="80">
    <w:name w:val="Заголовок 8 Знак"/>
    <w:basedOn w:val="a0"/>
    <w:link w:val="8"/>
    <w:uiPriority w:val="9"/>
    <w:semiHidden/>
    <w:rsid w:val="0097127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71274"/>
    <w:rPr>
      <w:rFonts w:eastAsiaTheme="majorEastAsia" w:cstheme="majorBidi"/>
      <w:color w:val="272727" w:themeColor="text1" w:themeTint="D8"/>
    </w:rPr>
  </w:style>
  <w:style w:type="paragraph" w:styleId="a3">
    <w:name w:val="Title"/>
    <w:basedOn w:val="a"/>
    <w:next w:val="a"/>
    <w:link w:val="a4"/>
    <w:uiPriority w:val="10"/>
    <w:qFormat/>
    <w:rsid w:val="009712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712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127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7127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71274"/>
    <w:pPr>
      <w:spacing w:before="160"/>
      <w:jc w:val="center"/>
    </w:pPr>
    <w:rPr>
      <w:i/>
      <w:iCs/>
      <w:color w:val="404040" w:themeColor="text1" w:themeTint="BF"/>
    </w:rPr>
  </w:style>
  <w:style w:type="character" w:customStyle="1" w:styleId="22">
    <w:name w:val="Цитата 2 Знак"/>
    <w:basedOn w:val="a0"/>
    <w:link w:val="21"/>
    <w:uiPriority w:val="29"/>
    <w:rsid w:val="00971274"/>
    <w:rPr>
      <w:i/>
      <w:iCs/>
      <w:color w:val="404040" w:themeColor="text1" w:themeTint="BF"/>
    </w:rPr>
  </w:style>
  <w:style w:type="paragraph" w:styleId="a7">
    <w:name w:val="List Paragraph"/>
    <w:basedOn w:val="a"/>
    <w:uiPriority w:val="34"/>
    <w:qFormat/>
    <w:rsid w:val="00971274"/>
    <w:pPr>
      <w:ind w:left="720"/>
      <w:contextualSpacing/>
    </w:pPr>
  </w:style>
  <w:style w:type="character" w:styleId="a8">
    <w:name w:val="Intense Emphasis"/>
    <w:basedOn w:val="a0"/>
    <w:uiPriority w:val="21"/>
    <w:qFormat/>
    <w:rsid w:val="00971274"/>
    <w:rPr>
      <w:i/>
      <w:iCs/>
      <w:color w:val="0F4761" w:themeColor="accent1" w:themeShade="BF"/>
    </w:rPr>
  </w:style>
  <w:style w:type="paragraph" w:styleId="a9">
    <w:name w:val="Intense Quote"/>
    <w:basedOn w:val="a"/>
    <w:next w:val="a"/>
    <w:link w:val="aa"/>
    <w:uiPriority w:val="30"/>
    <w:qFormat/>
    <w:rsid w:val="009712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71274"/>
    <w:rPr>
      <w:i/>
      <w:iCs/>
      <w:color w:val="0F4761" w:themeColor="accent1" w:themeShade="BF"/>
    </w:rPr>
  </w:style>
  <w:style w:type="character" w:styleId="ab">
    <w:name w:val="Intense Reference"/>
    <w:basedOn w:val="a0"/>
    <w:uiPriority w:val="32"/>
    <w:qFormat/>
    <w:rsid w:val="00971274"/>
    <w:rPr>
      <w:b/>
      <w:bCs/>
      <w:smallCaps/>
      <w:color w:val="0F4761" w:themeColor="accent1" w:themeShade="BF"/>
      <w:spacing w:val="5"/>
    </w:rPr>
  </w:style>
  <w:style w:type="table" w:styleId="ac">
    <w:name w:val="Table Grid"/>
    <w:basedOn w:val="a1"/>
    <w:uiPriority w:val="39"/>
    <w:rsid w:val="00971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AB137A"/>
    <w:rPr>
      <w:color w:val="467886" w:themeColor="hyperlink"/>
      <w:u w:val="single"/>
    </w:rPr>
  </w:style>
  <w:style w:type="character" w:styleId="ae">
    <w:name w:val="Unresolved Mention"/>
    <w:basedOn w:val="a0"/>
    <w:uiPriority w:val="99"/>
    <w:semiHidden/>
    <w:unhideWhenUsed/>
    <w:rsid w:val="00AB137A"/>
    <w:rPr>
      <w:color w:val="605E5C"/>
      <w:shd w:val="clear" w:color="auto" w:fill="E1DFDD"/>
    </w:rPr>
  </w:style>
  <w:style w:type="paragraph" w:styleId="af">
    <w:name w:val="Revision"/>
    <w:hidden/>
    <w:uiPriority w:val="99"/>
    <w:semiHidden/>
    <w:rsid w:val="001C7C4A"/>
    <w:pPr>
      <w:spacing w:after="0" w:line="240" w:lineRule="auto"/>
    </w:pPr>
  </w:style>
  <w:style w:type="paragraph" w:styleId="af0">
    <w:name w:val="header"/>
    <w:basedOn w:val="a"/>
    <w:link w:val="af1"/>
    <w:uiPriority w:val="99"/>
    <w:unhideWhenUsed/>
    <w:rsid w:val="00B9030A"/>
    <w:pPr>
      <w:tabs>
        <w:tab w:val="center" w:pos="4513"/>
        <w:tab w:val="right" w:pos="9026"/>
      </w:tabs>
      <w:spacing w:after="0" w:line="240" w:lineRule="auto"/>
    </w:pPr>
  </w:style>
  <w:style w:type="character" w:customStyle="1" w:styleId="af1">
    <w:name w:val="Верхний колонтитул Знак"/>
    <w:basedOn w:val="a0"/>
    <w:link w:val="af0"/>
    <w:uiPriority w:val="99"/>
    <w:rsid w:val="00B9030A"/>
  </w:style>
  <w:style w:type="paragraph" w:styleId="af2">
    <w:name w:val="footer"/>
    <w:basedOn w:val="a"/>
    <w:link w:val="af3"/>
    <w:uiPriority w:val="99"/>
    <w:unhideWhenUsed/>
    <w:rsid w:val="00B9030A"/>
    <w:pPr>
      <w:tabs>
        <w:tab w:val="center" w:pos="4513"/>
        <w:tab w:val="right" w:pos="9026"/>
      </w:tabs>
      <w:spacing w:after="0" w:line="240" w:lineRule="auto"/>
    </w:pPr>
  </w:style>
  <w:style w:type="character" w:customStyle="1" w:styleId="af3">
    <w:name w:val="Нижний колонтитул Знак"/>
    <w:basedOn w:val="a0"/>
    <w:link w:val="af2"/>
    <w:uiPriority w:val="99"/>
    <w:rsid w:val="00B90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6991</Words>
  <Characters>39850</Characters>
  <Application>Microsoft Office Word</Application>
  <DocSecurity>0</DocSecurity>
  <Lines>332</Lines>
  <Paragraphs>93</Paragraphs>
  <ScaleCrop>false</ScaleCrop>
  <Company/>
  <LinksUpToDate>false</LinksUpToDate>
  <CharactersWithSpaces>46748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Miraziz Yunusov</dc:creator>
  <cp:keywords/>
  <dc:description/>
  <cp:lastModifiedBy>Пулатов Камранбек Файзуллаевич</cp:lastModifiedBy>
  <cp:revision>3</cp:revision>
  <dcterms:created xsi:type="dcterms:W3CDTF">2024-12-25T06:39:00Z</dcterms:created>
  <dcterms:modified xsi:type="dcterms:W3CDTF">2024-12-25T06:40:00Z</dcterms:modified>
</cp:coreProperties>
</file>